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FE" w:rsidRPr="009E10BB" w:rsidRDefault="00642EFE" w:rsidP="00B46D58">
      <w:pPr>
        <w:pStyle w:val="a3"/>
        <w:widowControl w:val="0"/>
        <w:spacing w:after="160" w:line="240" w:lineRule="auto"/>
        <w:ind w:firstLine="0"/>
        <w:jc w:val="center"/>
        <w:rPr>
          <w:rFonts w:ascii="Arial Black" w:hAnsi="Arial Black"/>
          <w:i w:val="0"/>
        </w:rPr>
      </w:pPr>
      <w:r w:rsidRPr="009E10BB">
        <w:rPr>
          <w:rFonts w:ascii="Calibri" w:hAnsi="Calibri" w:cs="Calibri"/>
          <w:i w:val="0"/>
        </w:rPr>
        <w:t>ОБЪЯВЛ</w:t>
      </w:r>
      <w:r w:rsidRPr="009E10BB">
        <w:rPr>
          <w:rFonts w:ascii="Arial Black" w:hAnsi="Arial Black" w:cs="Calibri"/>
          <w:i w:val="0"/>
        </w:rPr>
        <w:t>ЕНИЕ</w:t>
      </w:r>
    </w:p>
    <w:p w:rsidR="00642EFE" w:rsidRPr="009E10BB" w:rsidRDefault="00A30084" w:rsidP="00A30084">
      <w:pPr>
        <w:pStyle w:val="a3"/>
        <w:widowControl w:val="0"/>
        <w:tabs>
          <w:tab w:val="center" w:pos="4535"/>
          <w:tab w:val="left" w:pos="6585"/>
        </w:tabs>
        <w:spacing w:after="160" w:line="240" w:lineRule="auto"/>
        <w:ind w:firstLine="0"/>
        <w:jc w:val="left"/>
        <w:rPr>
          <w:rFonts w:ascii="Arial Black" w:hAnsi="Arial Black"/>
          <w:i w:val="0"/>
        </w:rPr>
      </w:pP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ОЗАПРОСАКОТИРОВКИ</w:t>
      </w:r>
      <w:r w:rsidRPr="009E10BB">
        <w:rPr>
          <w:rFonts w:ascii="Arial Black" w:hAnsi="Arial Black"/>
          <w:i w:val="0"/>
        </w:rPr>
        <w:t>*</w:t>
      </w:r>
      <w:r w:rsidRPr="009E10BB">
        <w:rPr>
          <w:rStyle w:val="af6"/>
          <w:rFonts w:ascii="Arial Black" w:hAnsi="Arial Black"/>
          <w:i w:val="0"/>
        </w:rPr>
        <w:tab/>
      </w:r>
    </w:p>
    <w:p w:rsidR="00D32BD7" w:rsidRPr="009E10BB" w:rsidRDefault="00D32BD7" w:rsidP="00D32BD7">
      <w:pPr>
        <w:pStyle w:val="a3"/>
        <w:widowControl w:val="0"/>
        <w:spacing w:line="240" w:lineRule="auto"/>
        <w:ind w:firstLine="0"/>
        <w:jc w:val="center"/>
        <w:rPr>
          <w:rFonts w:ascii="Arial Black" w:hAnsi="Arial Black"/>
          <w:sz w:val="24"/>
          <w:szCs w:val="24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НастоящийтекстобъявленияутвержденРешением</w:t>
      </w:r>
      <w:r w:rsidR="00851EA9" w:rsidRPr="009E10BB">
        <w:rPr>
          <w:rFonts w:ascii="Arial Black" w:hAnsi="Arial Black" w:cs="Calibri"/>
          <w:i w:val="0"/>
          <w:sz w:val="24"/>
          <w:szCs w:val="24"/>
        </w:rPr>
        <w:t>ОценочнойКомиссииот</w:t>
      </w:r>
      <w:r w:rsidR="00851EA9" w:rsidRPr="009E10BB">
        <w:rPr>
          <w:rFonts w:ascii="Arial Black" w:hAnsi="Arial Black"/>
          <w:i w:val="0"/>
          <w:sz w:val="24"/>
          <w:szCs w:val="24"/>
        </w:rPr>
        <w:t xml:space="preserve"> "</w:t>
      </w:r>
      <w:r w:rsidR="00646F03" w:rsidRPr="009E10BB">
        <w:rPr>
          <w:rFonts w:ascii="Arial Black" w:hAnsi="Arial Black"/>
          <w:i w:val="0"/>
          <w:sz w:val="24"/>
          <w:szCs w:val="24"/>
        </w:rPr>
        <w:t>30</w:t>
      </w:r>
      <w:r w:rsidRPr="009E10BB">
        <w:rPr>
          <w:rFonts w:ascii="Arial Black" w:hAnsi="Arial Black"/>
          <w:i w:val="0"/>
          <w:sz w:val="24"/>
          <w:szCs w:val="24"/>
        </w:rPr>
        <w:t>" "</w:t>
      </w:r>
      <w:r w:rsidR="00D344BA" w:rsidRPr="009E10BB">
        <w:rPr>
          <w:rFonts w:ascii="Arial Black" w:hAnsi="Arial Black" w:cs="Calibri"/>
          <w:i w:val="0"/>
          <w:sz w:val="24"/>
          <w:szCs w:val="24"/>
        </w:rPr>
        <w:t>марта</w:t>
      </w:r>
      <w:r w:rsidRPr="009E10BB">
        <w:rPr>
          <w:rFonts w:ascii="Arial Black" w:hAnsi="Arial Black"/>
          <w:i w:val="0"/>
          <w:sz w:val="24"/>
          <w:szCs w:val="24"/>
        </w:rPr>
        <w:t xml:space="preserve">" 2022 </w:t>
      </w:r>
      <w:r w:rsidRPr="009E10BB">
        <w:rPr>
          <w:rFonts w:ascii="Arial Black" w:hAnsi="Arial Black" w:cs="Calibri"/>
          <w:i w:val="0"/>
          <w:sz w:val="24"/>
          <w:szCs w:val="24"/>
        </w:rPr>
        <w:t>года</w:t>
      </w:r>
      <w:r w:rsidRPr="009E10BB">
        <w:rPr>
          <w:rFonts w:ascii="Arial Black" w:hAnsi="Arial Black"/>
          <w:i w:val="0"/>
          <w:sz w:val="24"/>
          <w:szCs w:val="24"/>
        </w:rPr>
        <w:t xml:space="preserve"> "</w:t>
      </w:r>
      <w:r w:rsidRPr="009E10BB">
        <w:rPr>
          <w:rFonts w:ascii="Arial Black" w:hAnsi="Arial Black"/>
          <w:sz w:val="24"/>
          <w:szCs w:val="24"/>
        </w:rPr>
        <w:t xml:space="preserve">"N1" </w:t>
      </w:r>
    </w:p>
    <w:p w:rsidR="00D32BD7" w:rsidRPr="009E10BB" w:rsidRDefault="00D32BD7" w:rsidP="00E87EB9">
      <w:pPr>
        <w:pStyle w:val="a3"/>
        <w:widowControl w:val="0"/>
        <w:spacing w:after="160" w:line="240" w:lineRule="auto"/>
        <w:ind w:firstLine="0"/>
        <w:jc w:val="center"/>
        <w:rPr>
          <w:rFonts w:ascii="Arial Black" w:hAnsi="Arial Black"/>
          <w:b/>
          <w:i w:val="0"/>
          <w:sz w:val="24"/>
          <w:szCs w:val="24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Кодпроцедуры</w:t>
      </w:r>
      <w:r w:rsidR="0022233D" w:rsidRPr="009E10BB">
        <w:rPr>
          <w:rFonts w:ascii="Arial" w:hAnsi="Arial" w:cs="Arial"/>
          <w:b/>
          <w:i w:val="0"/>
          <w:sz w:val="24"/>
          <w:szCs w:val="24"/>
          <w:lang w:val="en-US"/>
        </w:rPr>
        <w:t>ԱՄՄԲԳՀԱՊՁԲ</w:t>
      </w:r>
      <w:r w:rsidR="0022233D" w:rsidRPr="009E10BB">
        <w:rPr>
          <w:rFonts w:ascii="Arial Black" w:hAnsi="Arial Black"/>
          <w:b/>
          <w:i w:val="0"/>
          <w:sz w:val="24"/>
          <w:szCs w:val="24"/>
        </w:rPr>
        <w:t xml:space="preserve">-22/1      </w:t>
      </w:r>
    </w:p>
    <w:p w:rsidR="00642EFE" w:rsidRPr="009E10BB" w:rsidRDefault="00642EFE" w:rsidP="009A6950">
      <w:pPr>
        <w:pStyle w:val="a3"/>
        <w:widowControl w:val="0"/>
        <w:spacing w:line="240" w:lineRule="auto"/>
        <w:ind w:firstLine="709"/>
        <w:rPr>
          <w:rFonts w:ascii="Arial Black" w:hAnsi="Arial Black"/>
          <w:i w:val="0"/>
          <w:lang w:val="hy-AM"/>
        </w:rPr>
      </w:pPr>
      <w:r w:rsidRPr="009E10BB">
        <w:rPr>
          <w:rFonts w:ascii="Arial Black" w:hAnsi="Arial Black" w:cs="Calibri"/>
          <w:i w:val="0"/>
        </w:rPr>
        <w:t>Заказчик</w:t>
      </w:r>
      <w:r w:rsidR="00C01DC3" w:rsidRPr="009E10BB">
        <w:rPr>
          <w:rFonts w:ascii="Arial Black" w:hAnsi="Arial Black"/>
          <w:b/>
          <w:i w:val="0"/>
          <w:color w:val="0D0D0D" w:themeColor="text1" w:themeTint="F2"/>
          <w:sz w:val="24"/>
          <w:szCs w:val="24"/>
          <w:lang w:val="pt-PT"/>
        </w:rPr>
        <w:t>М</w:t>
      </w:r>
      <w:r w:rsidR="00493846" w:rsidRPr="009E10BB">
        <w:rPr>
          <w:rFonts w:ascii="Arial Black" w:hAnsi="Arial Black"/>
          <w:b/>
          <w:i w:val="0"/>
          <w:color w:val="0D0D0D" w:themeColor="text1" w:themeTint="F2"/>
          <w:sz w:val="24"/>
          <w:szCs w:val="24"/>
          <w:lang w:val="pt-PT"/>
        </w:rPr>
        <w:t>е</w:t>
      </w:r>
      <w:r w:rsidR="00C01DC3" w:rsidRPr="009E10BB">
        <w:rPr>
          <w:rFonts w:ascii="Arial Black" w:hAnsi="Arial Black"/>
          <w:b/>
          <w:i w:val="0"/>
          <w:color w:val="0D0D0D" w:themeColor="text1" w:themeTint="F2"/>
          <w:sz w:val="24"/>
          <w:szCs w:val="24"/>
          <w:lang w:val="pt-PT"/>
        </w:rPr>
        <w:t>цаморская община« Благоустройство Мецамора » ОНО</w:t>
      </w:r>
      <w:r w:rsidR="00D32BD7" w:rsidRPr="009E10BB">
        <w:rPr>
          <w:rFonts w:ascii="Arial Black" w:hAnsi="Arial Black"/>
          <w:b/>
          <w:i w:val="0"/>
          <w:sz w:val="22"/>
          <w:szCs w:val="22"/>
        </w:rPr>
        <w:t xml:space="preserve">, </w:t>
      </w:r>
      <w:r w:rsidR="00D32BD7" w:rsidRPr="009E10BB">
        <w:rPr>
          <w:rFonts w:ascii="Arial Black" w:hAnsi="Arial Black" w:cs="Calibri"/>
          <w:b/>
          <w:i w:val="0"/>
          <w:sz w:val="22"/>
          <w:szCs w:val="22"/>
        </w:rPr>
        <w:t>находящийсяпоадресу</w:t>
      </w:r>
      <w:r w:rsidR="000D1EF3" w:rsidRPr="009E10BB">
        <w:rPr>
          <w:rFonts w:ascii="Arial Black" w:hAnsi="Arial Black"/>
          <w:b/>
          <w:i w:val="0"/>
          <w:sz w:val="22"/>
          <w:szCs w:val="22"/>
        </w:rPr>
        <w:t xml:space="preserve">Армавирский район. Мецаморская община, гр. Административный центр Мецамор, дом 1, 2-й этаж, </w:t>
      </w:r>
      <w:r w:rsidR="0069382E" w:rsidRPr="009E10BB">
        <w:rPr>
          <w:rFonts w:ascii="Arial Black" w:hAnsi="Arial Black"/>
          <w:b/>
          <w:i w:val="0"/>
          <w:sz w:val="22"/>
          <w:szCs w:val="22"/>
        </w:rPr>
        <w:t xml:space="preserve">ОНО </w:t>
      </w:r>
      <w:r w:rsidR="000D1EF3" w:rsidRPr="009E10BB">
        <w:rPr>
          <w:rFonts w:ascii="Arial Black" w:hAnsi="Arial Black"/>
          <w:b/>
          <w:i w:val="0"/>
          <w:sz w:val="22"/>
          <w:szCs w:val="22"/>
        </w:rPr>
        <w:t xml:space="preserve">"Благоустройство Мецамора" </w:t>
      </w:r>
      <w:r w:rsidR="00645D21" w:rsidRPr="009E10BB">
        <w:rPr>
          <w:rFonts w:ascii="Arial Black" w:hAnsi="Arial Black"/>
          <w:b/>
          <w:i w:val="0"/>
          <w:sz w:val="22"/>
          <w:szCs w:val="22"/>
        </w:rPr>
        <w:t>ремонтно строительный отдел</w:t>
      </w:r>
      <w:r w:rsidR="00851EA9" w:rsidRPr="009E10BB">
        <w:rPr>
          <w:rFonts w:ascii="Arial Black" w:hAnsi="Arial Black"/>
          <w:b/>
          <w:i w:val="0"/>
          <w:sz w:val="24"/>
          <w:szCs w:val="24"/>
          <w:lang w:val="hy-AM"/>
        </w:rPr>
        <w:t xml:space="preserve">. </w:t>
      </w:r>
      <w:r w:rsidRPr="009E10BB">
        <w:rPr>
          <w:rFonts w:ascii="Arial Black" w:hAnsi="Arial Black" w:cs="Calibri"/>
          <w:i w:val="0"/>
        </w:rPr>
        <w:t>объявляет</w:t>
      </w:r>
      <w:r w:rsidR="00B4502F" w:rsidRPr="009E10BB">
        <w:rPr>
          <w:rFonts w:ascii="Arial Black" w:hAnsi="Arial Black" w:cs="Calibri"/>
          <w:i w:val="0"/>
        </w:rPr>
        <w:t>запроскотировки</w:t>
      </w:r>
      <w:r w:rsidR="00B4502F" w:rsidRPr="009E10BB">
        <w:rPr>
          <w:rFonts w:ascii="Arial Black" w:hAnsi="Arial Black"/>
          <w:i w:val="0"/>
        </w:rPr>
        <w:t xml:space="preserve">, </w:t>
      </w:r>
      <w:r w:rsidR="00B4502F" w:rsidRPr="009E10BB">
        <w:rPr>
          <w:rFonts w:ascii="Arial Black" w:hAnsi="Arial Black" w:cs="Calibri"/>
          <w:i w:val="0"/>
        </w:rPr>
        <w:t>которыйпроводитсяоднимэтапом</w:t>
      </w:r>
      <w:r w:rsidR="00B4502F" w:rsidRPr="009E10BB">
        <w:rPr>
          <w:rFonts w:ascii="Arial Black" w:hAnsi="Arial Black"/>
          <w:i w:val="0"/>
        </w:rPr>
        <w:t>.</w:t>
      </w:r>
    </w:p>
    <w:p w:rsidR="00341A74" w:rsidRPr="009E10BB" w:rsidRDefault="00A20B69" w:rsidP="00FE53B3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  <w:spacing w:val="6"/>
        </w:rPr>
      </w:pPr>
      <w:r w:rsidRPr="009E10BB">
        <w:rPr>
          <w:rFonts w:ascii="Arial Black" w:hAnsi="Arial Black" w:cs="Calibri"/>
          <w:i w:val="0"/>
        </w:rPr>
        <w:t>Участнику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отобранномупоитогам</w:t>
      </w:r>
      <w:r w:rsidR="0041023E" w:rsidRPr="009E10BB">
        <w:rPr>
          <w:rFonts w:ascii="Arial Black" w:hAnsi="Arial Black" w:cs="Calibri"/>
          <w:i w:val="0"/>
        </w:rPr>
        <w:t>настоящейпроцедуры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</w:t>
      </w:r>
      <w:r w:rsidR="00782D60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  <w:spacing w:val="6"/>
        </w:rPr>
        <w:t>установленном</w:t>
      </w:r>
      <w:r w:rsidR="00782D60" w:rsidRPr="009E10BB">
        <w:rPr>
          <w:rFonts w:ascii="Arial Black" w:hAnsi="Arial Black" w:cs="Arial"/>
          <w:i w:val="0"/>
          <w:spacing w:val="6"/>
          <w:lang w:val="en-US"/>
        </w:rPr>
        <w:t> </w:t>
      </w:r>
      <w:r w:rsidRPr="009E10BB">
        <w:rPr>
          <w:rFonts w:ascii="Arial Black" w:hAnsi="Arial Black" w:cs="Calibri"/>
          <w:i w:val="0"/>
          <w:spacing w:val="6"/>
        </w:rPr>
        <w:t>порядкебудетпредложенозаключитьдоговорнапоставку</w:t>
      </w:r>
      <w:r w:rsidR="006A68CE" w:rsidRPr="009E10BB">
        <w:rPr>
          <w:rFonts w:ascii="Arial Black" w:hAnsi="Arial Black" w:cs="Calibri"/>
          <w:i w:val="0"/>
        </w:rPr>
        <w:t>продуктовпитания</w:t>
      </w:r>
      <w:r w:rsidR="00782D60" w:rsidRPr="009E10BB">
        <w:rPr>
          <w:rFonts w:ascii="Arial Black" w:hAnsi="Arial Black"/>
          <w:i w:val="0"/>
        </w:rPr>
        <w:t>(</w:t>
      </w:r>
      <w:r w:rsidR="00782D60" w:rsidRPr="009E10BB">
        <w:rPr>
          <w:rFonts w:ascii="Arial Black" w:hAnsi="Arial Black" w:cs="Calibri"/>
          <w:i w:val="0"/>
        </w:rPr>
        <w:t>далее</w:t>
      </w:r>
      <w:r w:rsidR="00782D60" w:rsidRPr="009E10BB">
        <w:rPr>
          <w:rFonts w:ascii="Arial Black" w:hAnsi="Arial Black" w:cs="Arial Armenian"/>
          <w:i w:val="0"/>
        </w:rPr>
        <w:t>—</w:t>
      </w:r>
      <w:r w:rsidR="00782D60" w:rsidRPr="009E10BB">
        <w:rPr>
          <w:rFonts w:ascii="Arial Black" w:hAnsi="Arial Black" w:cs="Calibri"/>
          <w:i w:val="0"/>
        </w:rPr>
        <w:t>договор</w:t>
      </w:r>
      <w:r w:rsidR="00782D60" w:rsidRPr="009E10BB">
        <w:rPr>
          <w:rFonts w:ascii="Arial Black" w:hAnsi="Arial Black"/>
          <w:i w:val="0"/>
        </w:rPr>
        <w:t>).</w:t>
      </w:r>
    </w:p>
    <w:p w:rsidR="00357D48" w:rsidRPr="009E10BB" w:rsidRDefault="00A20B69" w:rsidP="009A6950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Согласностатье</w:t>
      </w:r>
      <w:r w:rsidRPr="009E10BB">
        <w:rPr>
          <w:rFonts w:ascii="Arial Black" w:hAnsi="Arial Black"/>
          <w:i w:val="0"/>
        </w:rPr>
        <w:t xml:space="preserve"> 7 </w:t>
      </w:r>
      <w:r w:rsidRPr="009E10BB">
        <w:rPr>
          <w:rFonts w:ascii="Arial Black" w:hAnsi="Arial Black" w:cs="Calibri"/>
          <w:i w:val="0"/>
        </w:rPr>
        <w:t>ЗаконаРеспубликиАрмения</w:t>
      </w:r>
      <w:r w:rsidRPr="009E10BB">
        <w:rPr>
          <w:rFonts w:ascii="Arial Black" w:hAnsi="Arial Black"/>
          <w:i w:val="0"/>
        </w:rPr>
        <w:t xml:space="preserve"> "</w:t>
      </w:r>
      <w:r w:rsidRPr="009E10BB">
        <w:rPr>
          <w:rFonts w:ascii="Arial Black" w:hAnsi="Arial Black" w:cs="Calibri"/>
          <w:i w:val="0"/>
        </w:rPr>
        <w:t>Озакупках</w:t>
      </w:r>
      <w:r w:rsidRPr="009E10BB">
        <w:rPr>
          <w:rFonts w:ascii="Arial Black" w:hAnsi="Arial Black"/>
          <w:i w:val="0"/>
        </w:rPr>
        <w:t xml:space="preserve">", </w:t>
      </w:r>
      <w:r w:rsidRPr="009E10BB">
        <w:rPr>
          <w:rFonts w:ascii="Arial Black" w:hAnsi="Arial Black" w:cs="Calibri"/>
          <w:i w:val="0"/>
        </w:rPr>
        <w:t>любоелицо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независимооттого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являетсялионоиностраннымфизическимлицом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организациейилилицомбезгражданства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имеетравноеправонаучастиев</w:t>
      </w:r>
      <w:r w:rsidR="000C6BA1" w:rsidRPr="009E10BB">
        <w:rPr>
          <w:rFonts w:ascii="Arial Black" w:hAnsi="Arial Black" w:cs="Arial"/>
          <w:i w:val="0"/>
          <w:lang w:val="en-US"/>
        </w:rPr>
        <w:t> </w:t>
      </w:r>
      <w:r w:rsidR="00F95E94" w:rsidRPr="009E10BB">
        <w:rPr>
          <w:rFonts w:ascii="Arial Black" w:hAnsi="Arial Black" w:cs="Calibri"/>
          <w:i w:val="0"/>
        </w:rPr>
        <w:t>настоящейпроцедуре</w:t>
      </w:r>
      <w:r w:rsidRPr="009E10BB">
        <w:rPr>
          <w:rFonts w:ascii="Arial Black" w:hAnsi="Arial Black"/>
          <w:i w:val="0"/>
        </w:rPr>
        <w:t>.</w:t>
      </w:r>
    </w:p>
    <w:p w:rsidR="001E6506" w:rsidRPr="009E10BB" w:rsidRDefault="00052084" w:rsidP="009A6950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Условия</w:t>
      </w:r>
      <w:r w:rsidR="00677658" w:rsidRPr="009E10BB">
        <w:rPr>
          <w:rFonts w:ascii="Arial Black" w:hAnsi="Arial Black" w:cs="Calibri"/>
          <w:i w:val="0"/>
        </w:rPr>
        <w:t>предъявляемые</w:t>
      </w:r>
      <w:r w:rsidR="00FD0B1A" w:rsidRPr="009E10BB">
        <w:rPr>
          <w:rFonts w:ascii="Arial Black" w:hAnsi="Arial Black" w:cs="Calibri"/>
          <w:i w:val="0"/>
        </w:rPr>
        <w:t>к</w:t>
      </w:r>
      <w:r w:rsidR="00677658" w:rsidRPr="009E10BB">
        <w:rPr>
          <w:rFonts w:ascii="Arial Black" w:hAnsi="Arial Black" w:cs="Calibri"/>
          <w:i w:val="0"/>
        </w:rPr>
        <w:t>лицам</w:t>
      </w:r>
      <w:r w:rsidR="00677658" w:rsidRPr="009E10BB">
        <w:rPr>
          <w:rFonts w:ascii="Arial Black" w:hAnsi="Arial Black"/>
          <w:i w:val="0"/>
        </w:rPr>
        <w:t xml:space="preserve">, </w:t>
      </w:r>
      <w:r w:rsidR="00677658" w:rsidRPr="009E10BB">
        <w:rPr>
          <w:rFonts w:ascii="Arial Black" w:hAnsi="Arial Black" w:cs="Calibri"/>
          <w:i w:val="0"/>
        </w:rPr>
        <w:t>неимеющимправанаучастиев</w:t>
      </w:r>
      <w:r w:rsidRPr="009E10BB">
        <w:rPr>
          <w:rFonts w:ascii="Arial Black" w:hAnsi="Arial Black" w:cs="Calibri"/>
          <w:i w:val="0"/>
        </w:rPr>
        <w:t>данной</w:t>
      </w:r>
      <w:r w:rsidR="006F297B" w:rsidRPr="009E10BB">
        <w:rPr>
          <w:rFonts w:ascii="Arial Black" w:hAnsi="Arial Black" w:cs="Calibri"/>
          <w:i w:val="0"/>
        </w:rPr>
        <w:t>процедуре</w:t>
      </w:r>
      <w:r w:rsidR="00677658" w:rsidRPr="009E10BB">
        <w:rPr>
          <w:rFonts w:ascii="Arial Black" w:hAnsi="Arial Black"/>
          <w:i w:val="0"/>
        </w:rPr>
        <w:t xml:space="preserve">, </w:t>
      </w:r>
      <w:r w:rsidR="00677658" w:rsidRPr="009E10BB">
        <w:rPr>
          <w:rFonts w:ascii="Arial Black" w:hAnsi="Arial Black" w:cs="Calibri"/>
          <w:i w:val="0"/>
        </w:rPr>
        <w:t>атакжеучастникам</w:t>
      </w:r>
      <w:r w:rsidR="00677658" w:rsidRPr="009E10BB">
        <w:rPr>
          <w:rFonts w:ascii="Arial Black" w:hAnsi="Arial Black"/>
          <w:i w:val="0"/>
        </w:rPr>
        <w:t xml:space="preserve">, </w:t>
      </w:r>
      <w:r w:rsidR="00677658" w:rsidRPr="009E10BB">
        <w:rPr>
          <w:rFonts w:ascii="Arial Black" w:hAnsi="Arial Black" w:cs="Calibri"/>
          <w:i w:val="0"/>
        </w:rPr>
        <w:t>установленыприглашениемнанастоящуюпроцедуру</w:t>
      </w:r>
      <w:r w:rsidR="00677658" w:rsidRPr="009E10BB">
        <w:rPr>
          <w:rFonts w:ascii="Arial Black" w:hAnsi="Arial Black"/>
          <w:i w:val="0"/>
        </w:rPr>
        <w:t>.</w:t>
      </w:r>
    </w:p>
    <w:p w:rsidR="00357D48" w:rsidRPr="009E10BB" w:rsidRDefault="00EE73A8" w:rsidP="009A6950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Отобранныйучастникопределяетсяизчислаучастников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подавшихзаявки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оцененные</w:t>
      </w:r>
      <w:r w:rsidR="007442CF" w:rsidRPr="009E10BB">
        <w:rPr>
          <w:rFonts w:ascii="Arial Black" w:hAnsi="Arial Black" w:cs="Calibri"/>
          <w:i w:val="0"/>
        </w:rPr>
        <w:t>удовлетворительнопо</w:t>
      </w:r>
      <w:r w:rsidR="00830445" w:rsidRPr="009E10BB">
        <w:rPr>
          <w:rFonts w:ascii="Arial Black" w:hAnsi="Arial Black" w:cs="Calibri"/>
          <w:i w:val="0"/>
        </w:rPr>
        <w:t>неценовым</w:t>
      </w:r>
      <w:r w:rsidR="007442CF" w:rsidRPr="009E10BB">
        <w:rPr>
          <w:rFonts w:ascii="Arial Black" w:hAnsi="Arial Black" w:cs="Calibri"/>
          <w:i w:val="0"/>
        </w:rPr>
        <w:t>условиям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попринципупредпочтения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отдаваемогоучастнику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представившемум</w:t>
      </w:r>
      <w:r w:rsidR="003F762C" w:rsidRPr="009E10BB">
        <w:rPr>
          <w:rFonts w:ascii="Arial Black" w:hAnsi="Arial Black" w:cs="Calibri"/>
          <w:i w:val="0"/>
        </w:rPr>
        <w:t>инимальноеценовоепредложение</w:t>
      </w:r>
      <w:r w:rsidR="003F762C" w:rsidRPr="009E10BB">
        <w:rPr>
          <w:rFonts w:ascii="Arial Black" w:hAnsi="Arial Black"/>
          <w:i w:val="0"/>
        </w:rPr>
        <w:t>.</w:t>
      </w:r>
    </w:p>
    <w:p w:rsidR="007E15A7" w:rsidRPr="009E10BB" w:rsidRDefault="00677658" w:rsidP="00B46D58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Дляполученияприглашенияна</w:t>
      </w:r>
      <w:r w:rsidR="00830445" w:rsidRPr="009E10BB">
        <w:rPr>
          <w:rFonts w:ascii="Arial Black" w:hAnsi="Arial Black" w:cs="Calibri"/>
          <w:i w:val="0"/>
        </w:rPr>
        <w:t>процедуру</w:t>
      </w:r>
      <w:r w:rsidRPr="009E10BB">
        <w:rPr>
          <w:rFonts w:ascii="Arial Black" w:hAnsi="Arial Black" w:cs="Calibri"/>
          <w:i w:val="0"/>
        </w:rPr>
        <w:t>вбумажнойформенеобходимообратитьсякзаказчикудо</w:t>
      </w:r>
      <w:r w:rsidR="001E1DBB" w:rsidRPr="009E10BB">
        <w:rPr>
          <w:rFonts w:ascii="Arial Black" w:hAnsi="Arial Black"/>
          <w:i w:val="0"/>
        </w:rPr>
        <w:t>11</w:t>
      </w:r>
      <w:r w:rsidR="00734F11" w:rsidRPr="009E10BB">
        <w:rPr>
          <w:rFonts w:ascii="Arial" w:hAnsi="Arial" w:cs="Arial"/>
          <w:i w:val="0"/>
          <w:lang w:val="hy-AM"/>
        </w:rPr>
        <w:t>։</w:t>
      </w:r>
      <w:r w:rsidR="001E1DBB" w:rsidRPr="009E10BB">
        <w:rPr>
          <w:rFonts w:ascii="Arial Black" w:hAnsi="Arial Black"/>
          <w:i w:val="0"/>
        </w:rPr>
        <w:t>15</w:t>
      </w:r>
      <w:r w:rsidRPr="009E10BB">
        <w:rPr>
          <w:rFonts w:ascii="Arial Black" w:hAnsi="Arial Black" w:cs="Calibri"/>
          <w:i w:val="0"/>
        </w:rPr>
        <w:t>часов</w:t>
      </w:r>
      <w:r w:rsidR="00A42CEF">
        <w:rPr>
          <w:rFonts w:ascii="Arial Black" w:hAnsi="Arial Black"/>
          <w:i w:val="0"/>
        </w:rPr>
        <w:t>7</w:t>
      </w:r>
      <w:r w:rsidRPr="009E10BB">
        <w:rPr>
          <w:rFonts w:ascii="Arial Black" w:hAnsi="Arial Black"/>
          <w:i w:val="0"/>
        </w:rPr>
        <w:t>-</w:t>
      </w:r>
      <w:r w:rsidRPr="009E10BB">
        <w:rPr>
          <w:rFonts w:ascii="Arial Black" w:hAnsi="Arial Black" w:cs="Calibri"/>
          <w:i w:val="0"/>
        </w:rPr>
        <w:t>годнясодняопубликованиянастоящегообъявления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Приэтомдляполученияприглашениявбумажнойформезаказчикудолжнобытьпредставленописьменноезаявление</w:t>
      </w:r>
      <w:r w:rsidRPr="009E10BB">
        <w:rPr>
          <w:rFonts w:ascii="Arial Black" w:hAnsi="Arial Black"/>
          <w:i w:val="0"/>
        </w:rPr>
        <w:t xml:space="preserve">. </w:t>
      </w:r>
    </w:p>
    <w:p w:rsidR="0067579A" w:rsidRPr="009E10BB" w:rsidRDefault="00357D48" w:rsidP="00B46D58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  <w:spacing w:val="-6"/>
        </w:rPr>
      </w:pPr>
      <w:r w:rsidRPr="009E10BB">
        <w:rPr>
          <w:rFonts w:ascii="Arial Black" w:hAnsi="Arial Black" w:cs="Calibri"/>
          <w:i w:val="0"/>
          <w:spacing w:val="-6"/>
        </w:rPr>
        <w:t>Приналичиитребованияопредоставленииприглашениявэлектроннойформезаказчикобеспечиваетбесплатноепредоставлениеприглашенияв</w:t>
      </w:r>
      <w:r w:rsidR="001E06D6" w:rsidRPr="009E10BB">
        <w:rPr>
          <w:rFonts w:ascii="Arial Black" w:hAnsi="Arial Black" w:cs="Arial"/>
          <w:i w:val="0"/>
          <w:spacing w:val="-6"/>
          <w:lang w:val="en-US"/>
        </w:rPr>
        <w:t> </w:t>
      </w:r>
      <w:r w:rsidRPr="009E10BB">
        <w:rPr>
          <w:rFonts w:ascii="Arial Black" w:hAnsi="Arial Black" w:cs="Calibri"/>
          <w:i w:val="0"/>
          <w:spacing w:val="-6"/>
        </w:rPr>
        <w:t>электроннойформевтечениерабочегодня</w:t>
      </w:r>
      <w:r w:rsidRPr="009E10BB">
        <w:rPr>
          <w:rFonts w:ascii="Arial Black" w:hAnsi="Arial Black"/>
          <w:i w:val="0"/>
          <w:spacing w:val="-6"/>
        </w:rPr>
        <w:t xml:space="preserve">, </w:t>
      </w:r>
      <w:r w:rsidRPr="009E10BB">
        <w:rPr>
          <w:rFonts w:ascii="Arial Black" w:hAnsi="Arial Black" w:cs="Calibri"/>
          <w:i w:val="0"/>
          <w:spacing w:val="-6"/>
        </w:rPr>
        <w:t>следующегозаднемполучениязаявления</w:t>
      </w:r>
      <w:r w:rsidRPr="009E10BB">
        <w:rPr>
          <w:rFonts w:ascii="Arial Black" w:hAnsi="Arial Black"/>
          <w:i w:val="0"/>
          <w:spacing w:val="-6"/>
        </w:rPr>
        <w:t xml:space="preserve">. </w:t>
      </w:r>
    </w:p>
    <w:p w:rsidR="0067579A" w:rsidRPr="009E10BB" w:rsidRDefault="00363E98" w:rsidP="00B46D58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Неполучениеприглашениянеограничиваетправаучастниканаучастиев</w:t>
      </w:r>
      <w:r w:rsidR="001E06D6" w:rsidRPr="009E10BB">
        <w:rPr>
          <w:rFonts w:ascii="Arial Black" w:hAnsi="Arial Black" w:cs="Arial"/>
          <w:i w:val="0"/>
          <w:lang w:val="en-US"/>
        </w:rPr>
        <w:t> </w:t>
      </w:r>
      <w:r w:rsidR="001B32D9" w:rsidRPr="009E10BB">
        <w:rPr>
          <w:rFonts w:ascii="Arial Black" w:hAnsi="Arial Black" w:cs="Calibri"/>
          <w:i w:val="0"/>
        </w:rPr>
        <w:t>настоящейпроцедуре</w:t>
      </w:r>
      <w:r w:rsidR="001B32D9" w:rsidRPr="009E10BB">
        <w:rPr>
          <w:rFonts w:ascii="Arial Black" w:hAnsi="Arial Black"/>
          <w:i w:val="0"/>
        </w:rPr>
        <w:t>.</w:t>
      </w:r>
    </w:p>
    <w:p w:rsidR="00D32BD7" w:rsidRPr="009E10BB" w:rsidRDefault="00D32BD7" w:rsidP="00CF0768">
      <w:pPr>
        <w:pStyle w:val="a3"/>
        <w:widowControl w:val="0"/>
        <w:spacing w:after="160"/>
        <w:ind w:firstLine="567"/>
        <w:rPr>
          <w:rFonts w:ascii="Arial Black" w:hAnsi="Arial Black" w:cs="Sylfaen"/>
          <w:b/>
          <w:i w:val="0"/>
        </w:rPr>
      </w:pPr>
      <w:r w:rsidRPr="009E10BB">
        <w:rPr>
          <w:rFonts w:ascii="Arial Black" w:hAnsi="Arial Black" w:cs="Calibri"/>
          <w:i w:val="0"/>
        </w:rPr>
        <w:t>ЗаявкинаЗАПРОСАКОТИРОВОКнеобходимоподаватьпоадресу</w:t>
      </w:r>
      <w:r w:rsidR="000D1EF3" w:rsidRPr="009E10BB">
        <w:rPr>
          <w:rFonts w:ascii="Arial Black" w:hAnsi="Arial Black" w:cs="Calibri"/>
          <w:b/>
          <w:i w:val="0"/>
        </w:rPr>
        <w:t>Армавирский район. Мецаморская община, гр. Административный центр Мецамор, дом 1, 2-й этаж, НПО "Благоустройство Мецамора" Сайт эксплуатации квартир</w:t>
      </w:r>
      <w:r w:rsidR="00851EA9" w:rsidRPr="009E10BB">
        <w:rPr>
          <w:rFonts w:ascii="Arial Black" w:hAnsi="Arial Black" w:cs="Calibri"/>
          <w:i w:val="0"/>
        </w:rPr>
        <w:t>вдокументарнойформе</w:t>
      </w:r>
      <w:r w:rsidR="00A42CEF">
        <w:rPr>
          <w:rFonts w:ascii="Arial Black" w:hAnsi="Arial Black"/>
          <w:i w:val="0"/>
        </w:rPr>
        <w:t>,</w:t>
      </w:r>
      <w:r w:rsidR="00851EA9" w:rsidRPr="009E10BB">
        <w:rPr>
          <w:rFonts w:ascii="Arial Black" w:hAnsi="Arial Black" w:cs="Calibri"/>
          <w:i w:val="0"/>
        </w:rPr>
        <w:t>до</w:t>
      </w:r>
      <w:r w:rsidR="00214137" w:rsidRPr="009E10BB">
        <w:rPr>
          <w:rFonts w:ascii="Arial Black" w:hAnsi="Arial Black"/>
          <w:i w:val="0"/>
        </w:rPr>
        <w:t>11</w:t>
      </w:r>
      <w:r w:rsidRPr="009E10BB">
        <w:rPr>
          <w:rFonts w:ascii="Arial Black" w:hAnsi="Arial Black"/>
          <w:i w:val="0"/>
        </w:rPr>
        <w:t>:</w:t>
      </w:r>
      <w:r w:rsidR="00214137" w:rsidRPr="009E10BB">
        <w:rPr>
          <w:rFonts w:ascii="Arial Black" w:hAnsi="Arial Black"/>
          <w:i w:val="0"/>
        </w:rPr>
        <w:t>15</w:t>
      </w:r>
      <w:r w:rsidRPr="009E10BB">
        <w:rPr>
          <w:rFonts w:ascii="Arial Black" w:hAnsi="Arial Black" w:cs="Calibri"/>
          <w:i w:val="0"/>
        </w:rPr>
        <w:t>часов</w:t>
      </w:r>
      <w:r w:rsidR="00A42CEF">
        <w:rPr>
          <w:rFonts w:ascii="Arial Black" w:hAnsi="Arial Black"/>
          <w:i w:val="0"/>
        </w:rPr>
        <w:t>7</w:t>
      </w:r>
      <w:r w:rsidRPr="009E10BB">
        <w:rPr>
          <w:rFonts w:ascii="Arial Black" w:hAnsi="Arial Black" w:cs="Calibri"/>
          <w:i w:val="0"/>
        </w:rPr>
        <w:t>годнясодняопубликованиянастоящегообъявления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Кромеармянскогоязыказаявкимогутбытьподанытакженаанглийскомилирусскомязыке</w:t>
      </w:r>
      <w:r w:rsidRPr="009E10BB">
        <w:rPr>
          <w:rFonts w:ascii="Arial Black" w:hAnsi="Arial Black"/>
          <w:i w:val="0"/>
        </w:rPr>
        <w:t>.</w:t>
      </w:r>
      <w:r w:rsidRPr="009E10BB">
        <w:rPr>
          <w:rFonts w:ascii="Arial Black" w:hAnsi="Arial Black" w:cs="Calibri"/>
          <w:i w:val="0"/>
        </w:rPr>
        <w:t>Вскрытиезаявокбудетпроводитьсяпоадресу</w:t>
      </w:r>
      <w:r w:rsidR="00F4535A" w:rsidRPr="009E10BB">
        <w:rPr>
          <w:rFonts w:ascii="Arial Black" w:hAnsi="Arial Black" w:cs="Calibri"/>
          <w:i w:val="0"/>
        </w:rPr>
        <w:t>адресу</w:t>
      </w:r>
      <w:r w:rsidR="00E87EB9" w:rsidRPr="009E10BB">
        <w:rPr>
          <w:rFonts w:ascii="Arial Black" w:hAnsi="Arial Black" w:cs="Calibri"/>
          <w:b/>
          <w:i w:val="0"/>
        </w:rPr>
        <w:t xml:space="preserve">Армавирский район. Мецаморская община, гр. Административный центр Мецамор, дом 1, 2-й этаж, ОНО "Благоустройство Мецамора" </w:t>
      </w:r>
      <w:r w:rsidR="002C21F7" w:rsidRPr="002C21F7">
        <w:rPr>
          <w:rFonts w:ascii="Arial Black" w:hAnsi="Arial Black" w:cs="Calibri"/>
          <w:b/>
          <w:i w:val="0"/>
        </w:rPr>
        <w:t>ремонтно строительный отдел</w:t>
      </w:r>
      <w:r w:rsidR="00E87EB9" w:rsidRPr="009E10BB">
        <w:rPr>
          <w:rFonts w:ascii="Arial Black" w:hAnsi="Arial Black" w:cs="Calibri"/>
          <w:b/>
          <w:i w:val="0"/>
        </w:rPr>
        <w:t>.</w:t>
      </w:r>
      <w:r w:rsidRPr="009E10BB">
        <w:rPr>
          <w:rFonts w:ascii="Arial Black" w:hAnsi="Arial Black"/>
          <w:b/>
          <w:i w:val="0"/>
          <w:lang w:val="hy-AM"/>
        </w:rPr>
        <w:t>1</w:t>
      </w:r>
      <w:r w:rsidR="00CF0768" w:rsidRPr="009E10BB">
        <w:rPr>
          <w:rFonts w:ascii="Arial Black" w:hAnsi="Arial Black"/>
          <w:b/>
          <w:i w:val="0"/>
        </w:rPr>
        <w:t>1</w:t>
      </w:r>
      <w:r w:rsidR="00CF0768" w:rsidRPr="009E10BB">
        <w:rPr>
          <w:rFonts w:ascii="Arial" w:hAnsi="Arial" w:cs="Arial"/>
          <w:b/>
          <w:i w:val="0"/>
        </w:rPr>
        <w:t>:15</w:t>
      </w:r>
      <w:r w:rsidRPr="009E10BB">
        <w:rPr>
          <w:rFonts w:ascii="Arial Black" w:hAnsi="Arial Black" w:cs="Calibri"/>
          <w:b/>
          <w:i w:val="0"/>
        </w:rPr>
        <w:t>часов</w:t>
      </w:r>
      <w:r w:rsidRPr="009E10BB">
        <w:rPr>
          <w:rFonts w:ascii="Arial Black" w:hAnsi="Arial Black"/>
          <w:b/>
          <w:i w:val="0"/>
        </w:rPr>
        <w:t xml:space="preserve">, </w:t>
      </w:r>
      <w:r w:rsidR="00FB2162" w:rsidRPr="00FB2162">
        <w:rPr>
          <w:rFonts w:ascii="Arial Black" w:hAnsi="Arial Black"/>
          <w:b/>
          <w:i w:val="0"/>
        </w:rPr>
        <w:t>1</w:t>
      </w:r>
      <w:r w:rsidR="00A42CEF">
        <w:rPr>
          <w:rFonts w:ascii="Arial Black" w:hAnsi="Arial Black"/>
          <w:b/>
          <w:i w:val="0"/>
        </w:rPr>
        <w:t>2</w:t>
      </w:r>
      <w:r w:rsidRPr="009E10BB">
        <w:rPr>
          <w:rFonts w:ascii="Arial Black" w:hAnsi="Arial Black"/>
          <w:b/>
          <w:i w:val="0"/>
          <w:lang w:val="hy-AM"/>
        </w:rPr>
        <w:t>-</w:t>
      </w:r>
      <w:r w:rsidRPr="009E10BB">
        <w:rPr>
          <w:rFonts w:ascii="Arial Black" w:hAnsi="Arial Black" w:cs="Calibri"/>
          <w:b/>
          <w:i w:val="0"/>
        </w:rPr>
        <w:t>ого</w:t>
      </w:r>
      <w:r w:rsidRPr="009E10BB">
        <w:rPr>
          <w:rFonts w:ascii="Arial Black" w:hAnsi="Arial Black"/>
          <w:b/>
          <w:i w:val="0"/>
          <w:lang w:val="hy-AM"/>
        </w:rPr>
        <w:t>,</w:t>
      </w:r>
      <w:r w:rsidR="00CF0768" w:rsidRPr="009E10BB">
        <w:rPr>
          <w:rFonts w:ascii="Arial Black" w:hAnsi="Arial Black" w:cs="Calibri"/>
          <w:b/>
          <w:i w:val="0"/>
        </w:rPr>
        <w:t>апреля</w:t>
      </w:r>
      <w:r w:rsidRPr="009E10BB">
        <w:rPr>
          <w:rFonts w:ascii="Arial Black" w:hAnsi="Arial Black"/>
          <w:b/>
          <w:i w:val="0"/>
          <w:lang w:val="hy-AM"/>
        </w:rPr>
        <w:t>20</w:t>
      </w:r>
      <w:r w:rsidRPr="009E10BB">
        <w:rPr>
          <w:rFonts w:ascii="Arial Black" w:hAnsi="Arial Black"/>
          <w:b/>
          <w:i w:val="0"/>
        </w:rPr>
        <w:t>22</w:t>
      </w:r>
      <w:r w:rsidRPr="009E10BB">
        <w:rPr>
          <w:rFonts w:ascii="Arial Black" w:hAnsi="Arial Black" w:cs="Calibri"/>
          <w:b/>
          <w:i w:val="0"/>
        </w:rPr>
        <w:t>год</w:t>
      </w:r>
      <w:r w:rsidRPr="009E10BB">
        <w:rPr>
          <w:rFonts w:ascii="Arial Black" w:hAnsi="Arial Black" w:cs="Calibri"/>
          <w:b/>
          <w:i w:val="0"/>
          <w:lang w:val="hy-AM"/>
        </w:rPr>
        <w:t>а</w:t>
      </w:r>
      <w:r w:rsidRPr="009E10BB">
        <w:rPr>
          <w:rFonts w:ascii="Arial Black" w:hAnsi="Arial Black"/>
          <w:b/>
          <w:i w:val="0"/>
        </w:rPr>
        <w:t xml:space="preserve">. </w:t>
      </w:r>
    </w:p>
    <w:p w:rsidR="00BE1C5E" w:rsidRPr="009E10BB" w:rsidRDefault="001305C6" w:rsidP="00B46D58">
      <w:pPr>
        <w:pStyle w:val="a3"/>
        <w:widowControl w:val="0"/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lastRenderedPageBreak/>
        <w:t>Жалобыотносительнонастоящейпроцедурыдолжныбытьподаны</w:t>
      </w:r>
      <w:r w:rsidR="004B4B72" w:rsidRPr="009E10BB">
        <w:rPr>
          <w:rFonts w:ascii="Arial Black" w:hAnsi="Arial Black" w:cs="Calibri"/>
          <w:i w:val="0"/>
        </w:rPr>
        <w:t>л</w:t>
      </w:r>
      <w:r w:rsidR="00D746A9" w:rsidRPr="009E10BB">
        <w:rPr>
          <w:rFonts w:ascii="Arial Black" w:hAnsi="Arial Black" w:cs="Calibri"/>
          <w:i w:val="0"/>
        </w:rPr>
        <w:t>ицу</w:t>
      </w:r>
      <w:r w:rsidRPr="009E10BB">
        <w:rPr>
          <w:rFonts w:ascii="Arial Black" w:hAnsi="Arial Black"/>
          <w:i w:val="0"/>
        </w:rPr>
        <w:t xml:space="preserve">, </w:t>
      </w:r>
      <w:r w:rsidR="00D746A9" w:rsidRPr="009E10BB">
        <w:rPr>
          <w:rFonts w:ascii="Arial Black" w:hAnsi="Arial Black" w:cs="Calibri"/>
          <w:i w:val="0"/>
        </w:rPr>
        <w:t>рассматривающеесвязанныесзакупкамижалобы</w:t>
      </w:r>
      <w:r w:rsidR="00032D7E" w:rsidRPr="009E10BB">
        <w:rPr>
          <w:rFonts w:ascii="Arial Black" w:hAnsi="Arial Black"/>
          <w:i w:val="0"/>
        </w:rPr>
        <w:t>,</w:t>
      </w:r>
      <w:r w:rsidRPr="009E10BB">
        <w:rPr>
          <w:rFonts w:ascii="Arial Black" w:hAnsi="Arial Black" w:cs="Calibri"/>
          <w:i w:val="0"/>
        </w:rPr>
        <w:t>поадресу</w:t>
      </w:r>
      <w:r w:rsidRPr="009E10BB">
        <w:rPr>
          <w:rFonts w:ascii="Arial Black" w:hAnsi="Arial Black"/>
          <w:i w:val="0"/>
        </w:rPr>
        <w:t xml:space="preserve">: </w:t>
      </w:r>
      <w:r w:rsidRPr="009E10BB">
        <w:rPr>
          <w:rFonts w:ascii="Arial Black" w:hAnsi="Arial Black" w:cs="Calibri"/>
          <w:i w:val="0"/>
        </w:rPr>
        <w:t>ул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Мелик</w:t>
      </w:r>
      <w:r w:rsidRPr="009E10BB">
        <w:rPr>
          <w:rFonts w:ascii="Arial Black" w:hAnsi="Arial Black"/>
          <w:i w:val="0"/>
        </w:rPr>
        <w:t>-</w:t>
      </w:r>
      <w:r w:rsidRPr="009E10BB">
        <w:rPr>
          <w:rFonts w:ascii="Arial Black" w:hAnsi="Arial Black" w:cs="Calibri"/>
          <w:i w:val="0"/>
        </w:rPr>
        <w:t>Адамяна</w:t>
      </w:r>
      <w:r w:rsidRPr="009E10BB">
        <w:rPr>
          <w:rFonts w:ascii="Arial Black" w:hAnsi="Arial Black"/>
          <w:i w:val="0"/>
        </w:rPr>
        <w:t xml:space="preserve"> 1, </w:t>
      </w:r>
      <w:r w:rsidRPr="009E10BB">
        <w:rPr>
          <w:rFonts w:ascii="Arial Black" w:hAnsi="Arial Black" w:cs="Calibri"/>
          <w:i w:val="0"/>
        </w:rPr>
        <w:t>Ереван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Обжалованиеосуществляетсявпорядке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установленномприглашениемна</w:t>
      </w:r>
      <w:r w:rsidR="00790715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</w:rPr>
        <w:t>настоящийконкурс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Дляподачижалобытребуетсяплатавразмере</w:t>
      </w:r>
      <w:r w:rsidRPr="009E10BB">
        <w:rPr>
          <w:rFonts w:ascii="Arial Black" w:hAnsi="Arial Black"/>
          <w:i w:val="0"/>
        </w:rPr>
        <w:t xml:space="preserve"> 30</w:t>
      </w:r>
      <w:r w:rsidR="00790715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/>
          <w:i w:val="0"/>
        </w:rPr>
        <w:t>000</w:t>
      </w:r>
      <w:r w:rsidR="00790715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/>
          <w:i w:val="0"/>
        </w:rPr>
        <w:t>(</w:t>
      </w:r>
      <w:r w:rsidRPr="009E10BB">
        <w:rPr>
          <w:rFonts w:ascii="Arial Black" w:hAnsi="Arial Black" w:cs="Calibri"/>
          <w:i w:val="0"/>
        </w:rPr>
        <w:t>тридцатьтысяч</w:t>
      </w:r>
      <w:r w:rsidRPr="009E10BB">
        <w:rPr>
          <w:rFonts w:ascii="Arial Black" w:hAnsi="Arial Black"/>
          <w:i w:val="0"/>
        </w:rPr>
        <w:t xml:space="preserve">) </w:t>
      </w:r>
      <w:r w:rsidRPr="009E10BB">
        <w:rPr>
          <w:rFonts w:ascii="Arial Black" w:hAnsi="Arial Black" w:cs="Calibri"/>
          <w:i w:val="0"/>
        </w:rPr>
        <w:t>драмовРА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котораядолжнабытьперечисленана</w:t>
      </w:r>
      <w:r w:rsidR="007A6841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</w:rPr>
        <w:t>казначейскийсчет</w:t>
      </w:r>
      <w:r w:rsidRPr="009E10BB">
        <w:rPr>
          <w:rFonts w:ascii="Arial Black" w:hAnsi="Arial Black" w:cs="Arial"/>
          <w:i w:val="0"/>
        </w:rPr>
        <w:t>№</w:t>
      </w:r>
      <w:r w:rsidRPr="009E10BB">
        <w:rPr>
          <w:rFonts w:ascii="Arial Black" w:hAnsi="Arial Black"/>
          <w:i w:val="0"/>
        </w:rPr>
        <w:t xml:space="preserve"> 900008000482, </w:t>
      </w:r>
      <w:r w:rsidRPr="009E10BB">
        <w:rPr>
          <w:rFonts w:ascii="Arial Black" w:hAnsi="Arial Black" w:cs="Calibri"/>
          <w:i w:val="0"/>
        </w:rPr>
        <w:t>открытыйнаимяМинистерст</w:t>
      </w:r>
      <w:r w:rsidR="001B32D9" w:rsidRPr="009E10BB">
        <w:rPr>
          <w:rFonts w:ascii="Arial Black" w:hAnsi="Arial Black" w:cs="Calibri"/>
          <w:i w:val="0"/>
        </w:rPr>
        <w:t>вафинансовРеспубликиАрмения</w:t>
      </w:r>
      <w:r w:rsidR="001B32D9" w:rsidRPr="009E10BB">
        <w:rPr>
          <w:rFonts w:ascii="Arial Black" w:hAnsi="Arial Black"/>
          <w:i w:val="0"/>
        </w:rPr>
        <w:t>.</w:t>
      </w:r>
    </w:p>
    <w:p w:rsidR="00204807" w:rsidRPr="0099312D" w:rsidRDefault="00754697" w:rsidP="00204807">
      <w:pPr>
        <w:pStyle w:val="a3"/>
        <w:widowControl w:val="0"/>
        <w:spacing w:after="160" w:line="240" w:lineRule="auto"/>
        <w:ind w:firstLine="0"/>
        <w:rPr>
          <w:rFonts w:asciiTheme="minorHAnsi" w:hAnsiTheme="minorHAnsi"/>
          <w:i w:val="0"/>
          <w:lang w:val="hy-AM"/>
        </w:rPr>
      </w:pPr>
      <w:r w:rsidRPr="009E10BB">
        <w:rPr>
          <w:rFonts w:ascii="Arial Black" w:hAnsi="Arial Black" w:cs="Calibri"/>
          <w:i w:val="0"/>
        </w:rPr>
        <w:t>Дляполучениядополнительнойинформации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связаннойснастоящим</w:t>
      </w:r>
      <w:r w:rsidR="00D5443D" w:rsidRPr="009E10BB">
        <w:rPr>
          <w:rFonts w:ascii="Arial Black" w:hAnsi="Arial Black" w:cs="Arial"/>
          <w:i w:val="0"/>
          <w:lang w:val="en-US"/>
        </w:rPr>
        <w:t> </w:t>
      </w:r>
      <w:r w:rsidRPr="009E10BB">
        <w:rPr>
          <w:rFonts w:ascii="Arial Black" w:hAnsi="Arial Black" w:cs="Calibri"/>
          <w:i w:val="0"/>
        </w:rPr>
        <w:t>объявлением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можетеобратитьсяксекретарюОценочнойкомиссии</w:t>
      </w:r>
      <w:r w:rsidR="00A42CEF">
        <w:rPr>
          <w:rFonts w:ascii="Arial Black" w:hAnsi="Arial Black" w:cs="Calibri"/>
          <w:i w:val="0"/>
        </w:rPr>
        <w:t xml:space="preserve"> </w:t>
      </w:r>
      <w:r w:rsidR="0099312D" w:rsidRPr="0099312D">
        <w:rPr>
          <w:rFonts w:asciiTheme="minorHAnsi" w:hAnsiTheme="minorHAnsi"/>
          <w:i w:val="0"/>
          <w:lang w:val="hy-AM"/>
        </w:rPr>
        <w:t>А.ЕНОКЯН</w:t>
      </w:r>
    </w:p>
    <w:p w:rsidR="00204807" w:rsidRPr="009E10BB" w:rsidRDefault="00754697" w:rsidP="00204807">
      <w:pPr>
        <w:pStyle w:val="a3"/>
        <w:widowControl w:val="0"/>
        <w:spacing w:after="160" w:line="240" w:lineRule="auto"/>
        <w:ind w:firstLine="567"/>
        <w:rPr>
          <w:rFonts w:asciiTheme="minorHAnsi" w:hAnsiTheme="minorHAnsi"/>
          <w:i w:val="0"/>
          <w:u w:val="single"/>
          <w:lang w:val="hy-AM"/>
        </w:rPr>
      </w:pPr>
      <w:r w:rsidRPr="009E10BB">
        <w:rPr>
          <w:rFonts w:ascii="Arial Black" w:hAnsi="Arial Black" w:cs="Calibri"/>
          <w:i w:val="0"/>
        </w:rPr>
        <w:t>Телефон</w:t>
      </w:r>
      <w:r w:rsidR="009F037B" w:rsidRPr="009E10BB">
        <w:rPr>
          <w:rFonts w:ascii="Arial Black" w:hAnsi="Arial Black"/>
          <w:i w:val="0"/>
        </w:rPr>
        <w:t xml:space="preserve">: </w:t>
      </w:r>
      <w:r w:rsidR="00D32BD7" w:rsidRPr="009E10BB">
        <w:rPr>
          <w:rFonts w:ascii="Arial Black" w:hAnsi="Arial Black"/>
          <w:i w:val="0"/>
        </w:rPr>
        <w:t>+374</w:t>
      </w:r>
      <w:r w:rsidR="00493846" w:rsidRPr="009E10BB">
        <w:rPr>
          <w:rFonts w:asciiTheme="minorHAnsi" w:hAnsiTheme="minorHAnsi"/>
          <w:i w:val="0"/>
          <w:sz w:val="24"/>
          <w:lang w:val="hy-AM"/>
        </w:rPr>
        <w:t>94310744</w:t>
      </w:r>
    </w:p>
    <w:p w:rsidR="000D3127" w:rsidRPr="009E10BB" w:rsidRDefault="00754697" w:rsidP="00F4535A">
      <w:pPr>
        <w:pStyle w:val="a3"/>
        <w:spacing w:line="240" w:lineRule="auto"/>
        <w:ind w:firstLine="567"/>
        <w:rPr>
          <w:rFonts w:ascii="Arial Black" w:hAnsi="Arial Black"/>
          <w:i w:val="0"/>
          <w:u w:val="single"/>
          <w:lang w:val="af-ZA"/>
        </w:rPr>
      </w:pPr>
      <w:r w:rsidRPr="009E10BB">
        <w:rPr>
          <w:rFonts w:ascii="Arial Black" w:hAnsi="Arial Black" w:cs="Calibri"/>
          <w:i w:val="0"/>
        </w:rPr>
        <w:t>Электроннаяпочта</w:t>
      </w:r>
      <w:r w:rsidR="009F037B" w:rsidRPr="009E10BB">
        <w:rPr>
          <w:rFonts w:ascii="Arial Black" w:hAnsi="Arial Black"/>
          <w:i w:val="0"/>
        </w:rPr>
        <w:t>:</w:t>
      </w:r>
      <w:r w:rsidR="00493846" w:rsidRPr="009E10BB">
        <w:rPr>
          <w:rFonts w:ascii="Arial Black" w:hAnsi="Arial Black"/>
        </w:rPr>
        <w:t>barekargum.hoak@bk.ru</w:t>
      </w:r>
    </w:p>
    <w:p w:rsidR="00D32BD7" w:rsidRPr="009E10BB" w:rsidRDefault="00D32BD7" w:rsidP="00204807">
      <w:pPr>
        <w:pStyle w:val="a3"/>
        <w:spacing w:line="240" w:lineRule="auto"/>
        <w:ind w:firstLine="0"/>
        <w:rPr>
          <w:rFonts w:ascii="Arial Black" w:hAnsi="Arial Black" w:cs="Calibri"/>
        </w:rPr>
      </w:pPr>
    </w:p>
    <w:p w:rsidR="006A68CE" w:rsidRPr="009E10BB" w:rsidRDefault="006A68CE" w:rsidP="00204807">
      <w:pPr>
        <w:pStyle w:val="a3"/>
        <w:spacing w:line="240" w:lineRule="auto"/>
        <w:ind w:firstLine="0"/>
        <w:rPr>
          <w:rFonts w:ascii="Arial Black" w:hAnsi="Arial Black" w:cs="Calibri"/>
        </w:rPr>
      </w:pPr>
    </w:p>
    <w:p w:rsidR="00D32BD7" w:rsidRPr="009E10BB" w:rsidRDefault="00D32BD7" w:rsidP="00F4535A">
      <w:pPr>
        <w:pStyle w:val="a3"/>
        <w:spacing w:line="240" w:lineRule="auto"/>
        <w:ind w:firstLine="0"/>
        <w:rPr>
          <w:rFonts w:ascii="Arial Black" w:hAnsi="Arial Black"/>
          <w:b/>
          <w:i w:val="0"/>
          <w:sz w:val="22"/>
          <w:szCs w:val="22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Заказчик:</w:t>
      </w:r>
      <w:r w:rsidR="00C01DC3" w:rsidRPr="009E10BB">
        <w:rPr>
          <w:rFonts w:ascii="Arial Black" w:hAnsi="Arial Black"/>
          <w:i w:val="0"/>
          <w:sz w:val="24"/>
          <w:szCs w:val="24"/>
        </w:rPr>
        <w:t>М</w:t>
      </w:r>
      <w:r w:rsidR="00D25DF2" w:rsidRPr="009E10BB">
        <w:rPr>
          <w:rFonts w:ascii="Arial Black" w:hAnsi="Arial Black"/>
          <w:i w:val="0"/>
          <w:sz w:val="24"/>
          <w:szCs w:val="24"/>
        </w:rPr>
        <w:t>е</w:t>
      </w:r>
      <w:r w:rsidR="00C01DC3" w:rsidRPr="009E10BB">
        <w:rPr>
          <w:rFonts w:ascii="Arial Black" w:hAnsi="Arial Black"/>
          <w:i w:val="0"/>
          <w:sz w:val="24"/>
          <w:szCs w:val="24"/>
        </w:rPr>
        <w:t>цаморская община« Благоустройство Мецамора » ОНО</w:t>
      </w:r>
    </w:p>
    <w:p w:rsidR="00096865" w:rsidRPr="009E10BB" w:rsidRDefault="00915A97" w:rsidP="000D3127">
      <w:pPr>
        <w:pStyle w:val="a3"/>
        <w:widowControl w:val="0"/>
        <w:spacing w:after="160" w:line="240" w:lineRule="auto"/>
        <w:ind w:firstLine="567"/>
        <w:jc w:val="right"/>
        <w:rPr>
          <w:rFonts w:ascii="Arial Black" w:hAnsi="Arial Black" w:cs="Sylfaen"/>
          <w:i w:val="0"/>
        </w:rPr>
      </w:pPr>
      <w:r w:rsidRPr="009E10BB">
        <w:rPr>
          <w:rFonts w:ascii="Arial Black" w:hAnsi="Arial Black" w:cs="Sylfaen"/>
          <w:b/>
        </w:rPr>
        <w:br w:type="page"/>
      </w:r>
      <w:r w:rsidR="00096865" w:rsidRPr="009E10BB">
        <w:rPr>
          <w:rFonts w:ascii="Arial Black" w:hAnsi="Arial Black" w:cs="Calibri"/>
        </w:rPr>
        <w:lastRenderedPageBreak/>
        <w:t>Утверждено</w:t>
      </w:r>
    </w:p>
    <w:p w:rsidR="00D733F3" w:rsidRPr="009E10BB" w:rsidRDefault="005D7731" w:rsidP="00D733F3">
      <w:pPr>
        <w:pStyle w:val="aa"/>
        <w:widowControl w:val="0"/>
        <w:spacing w:after="0"/>
        <w:ind w:firstLine="567"/>
        <w:jc w:val="right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РешениемОценочнойкомиссии</w:t>
      </w:r>
      <w:r w:rsidR="00A30084" w:rsidRPr="009E10BB">
        <w:rPr>
          <w:rFonts w:ascii="Arial Black" w:hAnsi="Arial Black" w:cs="Calibri"/>
          <w:sz w:val="20"/>
          <w:szCs w:val="20"/>
        </w:rPr>
        <w:t>запросакотировки</w:t>
      </w:r>
    </w:p>
    <w:p w:rsidR="00556AF1" w:rsidRPr="009E10BB" w:rsidRDefault="00096865" w:rsidP="00134491">
      <w:pPr>
        <w:pStyle w:val="a3"/>
        <w:widowControl w:val="0"/>
        <w:spacing w:after="160" w:line="240" w:lineRule="auto"/>
        <w:ind w:firstLine="0"/>
        <w:jc w:val="right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</w:rPr>
        <w:t>подкодом</w:t>
      </w:r>
      <w:r w:rsidR="0022233D" w:rsidRPr="009E10BB">
        <w:rPr>
          <w:rFonts w:ascii="Arial" w:hAnsi="Arial" w:cs="Arial"/>
          <w:i w:val="0"/>
          <w:lang w:val="af-ZA"/>
        </w:rPr>
        <w:t>ԱՄՄԲԳՀԱՊՁԲ</w:t>
      </w:r>
      <w:r w:rsidR="0022233D" w:rsidRPr="009E10BB">
        <w:rPr>
          <w:rFonts w:ascii="Arial Black" w:hAnsi="Arial Black"/>
          <w:i w:val="0"/>
          <w:lang w:val="af-ZA"/>
        </w:rPr>
        <w:t xml:space="preserve">-22/1      </w:t>
      </w:r>
    </w:p>
    <w:p w:rsidR="00096865" w:rsidRPr="009E10BB" w:rsidRDefault="00A46F92" w:rsidP="00B46D58">
      <w:pPr>
        <w:pStyle w:val="aa"/>
        <w:widowControl w:val="0"/>
        <w:spacing w:after="160"/>
        <w:ind w:firstLine="567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Arial"/>
          <w:i/>
          <w:sz w:val="20"/>
          <w:szCs w:val="20"/>
        </w:rPr>
        <w:t>№</w:t>
      </w:r>
      <w:r w:rsidR="004809CC" w:rsidRPr="009E10BB">
        <w:rPr>
          <w:rFonts w:ascii="Arial Black" w:hAnsi="Arial Black"/>
          <w:i/>
          <w:sz w:val="20"/>
          <w:szCs w:val="20"/>
          <w:lang w:val="hy-AM"/>
        </w:rPr>
        <w:t xml:space="preserve">1 </w:t>
      </w:r>
      <w:r w:rsidR="00096865" w:rsidRPr="009E10BB">
        <w:rPr>
          <w:rFonts w:ascii="Arial Black" w:hAnsi="Arial Black" w:cs="Calibri"/>
          <w:i/>
          <w:sz w:val="20"/>
          <w:szCs w:val="20"/>
        </w:rPr>
        <w:t>от</w:t>
      </w:r>
      <w:r w:rsidR="00D344BA" w:rsidRPr="009E10BB">
        <w:rPr>
          <w:rFonts w:ascii="Arial Black" w:hAnsi="Arial Black"/>
          <w:i/>
          <w:sz w:val="20"/>
          <w:szCs w:val="20"/>
        </w:rPr>
        <w:t>__</w:t>
      </w:r>
      <w:r w:rsidR="00102B45" w:rsidRPr="009E10BB">
        <w:rPr>
          <w:rFonts w:ascii="Arial Black" w:hAnsi="Arial Black"/>
          <w:i/>
          <w:sz w:val="20"/>
          <w:szCs w:val="20"/>
        </w:rPr>
        <w:t>30</w:t>
      </w:r>
      <w:r w:rsidR="00D344BA" w:rsidRPr="009E10BB">
        <w:rPr>
          <w:rFonts w:ascii="Arial Black" w:hAnsi="Arial Black"/>
          <w:i/>
          <w:sz w:val="20"/>
          <w:szCs w:val="20"/>
        </w:rPr>
        <w:t>__</w:t>
      </w:r>
      <w:r w:rsidR="004809CC" w:rsidRPr="009E10BB">
        <w:rPr>
          <w:rFonts w:ascii="Cambria Math" w:eastAsia="MS Mincho" w:hAnsi="Cambria Math" w:cs="Cambria Math"/>
          <w:i/>
          <w:sz w:val="20"/>
          <w:szCs w:val="20"/>
          <w:lang w:val="hy-AM"/>
        </w:rPr>
        <w:t>․</w:t>
      </w:r>
      <w:r w:rsidR="00D344BA" w:rsidRPr="009E10BB">
        <w:rPr>
          <w:rFonts w:ascii="Arial Black" w:eastAsia="MS Gothic" w:hAnsi="Arial Black" w:cs="Calibri"/>
          <w:i/>
          <w:sz w:val="20"/>
          <w:szCs w:val="20"/>
        </w:rPr>
        <w:t>марта</w:t>
      </w:r>
      <w:r w:rsidR="00FE53B3" w:rsidRPr="009E10BB">
        <w:rPr>
          <w:rFonts w:ascii="Arial Black" w:eastAsia="MS Gothic" w:hAnsi="Arial Black" w:cs="MS Gothic"/>
          <w:i/>
          <w:sz w:val="20"/>
          <w:szCs w:val="20"/>
        </w:rPr>
        <w:t>.</w:t>
      </w:r>
      <w:r w:rsidR="005D1263" w:rsidRPr="009E10BB">
        <w:rPr>
          <w:rFonts w:ascii="Arial Black" w:eastAsia="MS Gothic" w:hAnsi="Arial Black" w:cs="MS Gothic"/>
          <w:i/>
          <w:sz w:val="20"/>
          <w:szCs w:val="20"/>
        </w:rPr>
        <w:t>20</w:t>
      </w:r>
      <w:r w:rsidR="00096865" w:rsidRPr="009E10BB">
        <w:rPr>
          <w:rFonts w:ascii="Arial Black" w:hAnsi="Arial Black"/>
          <w:i/>
          <w:sz w:val="20"/>
          <w:szCs w:val="20"/>
        </w:rPr>
        <w:t>2</w:t>
      </w:r>
      <w:r w:rsidR="00B8167D" w:rsidRPr="009E10BB">
        <w:rPr>
          <w:rFonts w:ascii="Arial Black" w:hAnsi="Arial Black"/>
          <w:i/>
          <w:sz w:val="20"/>
          <w:szCs w:val="20"/>
        </w:rPr>
        <w:t>2</w:t>
      </w:r>
      <w:r w:rsidR="00096865" w:rsidRPr="009E10BB">
        <w:rPr>
          <w:rFonts w:ascii="Arial Black" w:hAnsi="Arial Black" w:cs="Calibri"/>
          <w:i/>
          <w:sz w:val="20"/>
          <w:szCs w:val="20"/>
        </w:rPr>
        <w:t>г</w:t>
      </w:r>
      <w:r w:rsidR="00096865" w:rsidRPr="009E10BB">
        <w:rPr>
          <w:rFonts w:ascii="Arial Black" w:hAnsi="Arial Black"/>
          <w:i/>
          <w:sz w:val="20"/>
          <w:szCs w:val="20"/>
        </w:rPr>
        <w:t>.</w:t>
      </w:r>
    </w:p>
    <w:p w:rsidR="00096865" w:rsidRPr="009E10BB" w:rsidRDefault="00096865" w:rsidP="00B46D58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096865" w:rsidRPr="009E10BB" w:rsidRDefault="00096865" w:rsidP="00B46D58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0763E5" w:rsidRPr="009E10BB" w:rsidRDefault="000763E5" w:rsidP="00B46D58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6A68CE" w:rsidRPr="009E10BB" w:rsidRDefault="00B11181" w:rsidP="00D344BA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color w:val="0D0D0D" w:themeColor="text1" w:themeTint="F2"/>
        </w:rPr>
        <w:t>М</w:t>
      </w:r>
      <w:r w:rsidR="000101B4" w:rsidRPr="009E10BB">
        <w:rPr>
          <w:rFonts w:ascii="Arial Black" w:hAnsi="Arial Black" w:cs="Calibri"/>
          <w:b/>
          <w:i/>
          <w:color w:val="0D0D0D" w:themeColor="text1" w:themeTint="F2"/>
        </w:rPr>
        <w:t>е</w:t>
      </w:r>
      <w:r w:rsidRPr="009E10BB">
        <w:rPr>
          <w:rFonts w:ascii="Arial Black" w:hAnsi="Arial Black" w:cs="Calibri"/>
          <w:b/>
          <w:i/>
          <w:color w:val="0D0D0D" w:themeColor="text1" w:themeTint="F2"/>
        </w:rPr>
        <w:t>цаморская община« Благоустройство Мецамора</w:t>
      </w:r>
      <w:r w:rsidR="00D344BA" w:rsidRPr="009E10BB">
        <w:rPr>
          <w:rFonts w:ascii="Arial Black" w:hAnsi="Arial Black"/>
          <w:b/>
          <w:i/>
          <w:color w:val="0D0D0D" w:themeColor="text1" w:themeTint="F2"/>
          <w:lang w:val="pt-PT"/>
        </w:rPr>
        <w:t xml:space="preserve">» </w:t>
      </w:r>
      <w:r w:rsidR="00D344BA" w:rsidRPr="009E10BB">
        <w:rPr>
          <w:rFonts w:ascii="Arial Black" w:hAnsi="Arial Black" w:cs="Calibri"/>
          <w:b/>
          <w:i/>
          <w:color w:val="0D0D0D" w:themeColor="text1" w:themeTint="F2"/>
        </w:rPr>
        <w:t>ОНО</w:t>
      </w:r>
    </w:p>
    <w:p w:rsidR="006A68CE" w:rsidRPr="009E10BB" w:rsidRDefault="006A68CE" w:rsidP="006A68CE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</w:rPr>
      </w:pPr>
    </w:p>
    <w:p w:rsidR="006A68CE" w:rsidRPr="009E10BB" w:rsidRDefault="006A68CE" w:rsidP="006A68CE">
      <w:pPr>
        <w:pStyle w:val="aa"/>
        <w:widowControl w:val="0"/>
        <w:spacing w:after="160"/>
        <w:ind w:right="-7" w:firstLine="567"/>
        <w:jc w:val="center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ПРИГЛАШЕНИЕ</w:t>
      </w:r>
    </w:p>
    <w:p w:rsidR="006A68CE" w:rsidRPr="009E10BB" w:rsidRDefault="006A68CE" w:rsidP="006A68CE">
      <w:pPr>
        <w:pStyle w:val="aa"/>
        <w:widowControl w:val="0"/>
        <w:spacing w:after="160"/>
        <w:ind w:right="-7" w:firstLine="567"/>
        <w:jc w:val="center"/>
        <w:rPr>
          <w:rFonts w:ascii="Arial Black" w:hAnsi="Arial Black" w:cs="Sylfaen"/>
        </w:rPr>
      </w:pPr>
    </w:p>
    <w:p w:rsidR="006A68CE" w:rsidRPr="009E10BB" w:rsidRDefault="006A68CE" w:rsidP="006A68CE">
      <w:pPr>
        <w:pStyle w:val="aa"/>
        <w:widowControl w:val="0"/>
        <w:spacing w:after="160"/>
        <w:ind w:right="-7" w:firstLine="567"/>
        <w:jc w:val="center"/>
        <w:rPr>
          <w:rFonts w:ascii="Arial Black" w:hAnsi="Arial Black" w:cs="Sylfaen"/>
        </w:rPr>
      </w:pPr>
    </w:p>
    <w:p w:rsidR="00DB22E6" w:rsidRPr="009E10BB" w:rsidRDefault="006A68CE" w:rsidP="00DB22E6">
      <w:pPr>
        <w:pStyle w:val="aa"/>
        <w:widowControl w:val="0"/>
        <w:spacing w:after="160"/>
        <w:ind w:right="-7" w:firstLine="567"/>
        <w:jc w:val="center"/>
        <w:rPr>
          <w:rFonts w:ascii="Arial Black" w:hAnsi="Arial Black" w:cs="Calibri"/>
          <w:b/>
          <w:i/>
          <w:color w:val="0D0D0D" w:themeColor="text1" w:themeTint="F2"/>
        </w:rPr>
      </w:pPr>
      <w:r w:rsidRPr="009E10BB">
        <w:rPr>
          <w:rFonts w:ascii="Arial Black" w:hAnsi="Arial Black" w:cs="Calibri"/>
        </w:rPr>
        <w:t>НАЗАПРОСКОТИРОВОК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ОБЪЯВЛЕННЫЙСЦЕЛЬЮПРИОБРЕТЕНИЯ</w:t>
      </w:r>
      <w:r w:rsidRPr="009E10BB">
        <w:rPr>
          <w:rFonts w:ascii="Arial Black" w:hAnsi="Arial Black"/>
        </w:rPr>
        <w:t xml:space="preserve"> “</w:t>
      </w:r>
      <w:r w:rsidR="00F56129" w:rsidRPr="009E10BB">
        <w:rPr>
          <w:rFonts w:ascii="Arial Black" w:hAnsi="Arial Black" w:cs="Calibri"/>
          <w:u w:val="single"/>
        </w:rPr>
        <w:t>Сжатый природный газ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ДЛЯНУЖД</w:t>
      </w:r>
    </w:p>
    <w:p w:rsidR="006A68CE" w:rsidRPr="009E10BB" w:rsidRDefault="00DB22E6" w:rsidP="00DB22E6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color w:val="0D0D0D" w:themeColor="text1" w:themeTint="F2"/>
        </w:rPr>
        <w:t>М</w:t>
      </w:r>
      <w:r w:rsidR="00F56129" w:rsidRPr="009E10BB">
        <w:rPr>
          <w:rFonts w:ascii="Arial Black" w:hAnsi="Arial Black" w:cs="Calibri"/>
          <w:b/>
          <w:i/>
          <w:color w:val="0D0D0D" w:themeColor="text1" w:themeTint="F2"/>
        </w:rPr>
        <w:t>е</w:t>
      </w:r>
      <w:r w:rsidRPr="009E10BB">
        <w:rPr>
          <w:rFonts w:ascii="Arial Black" w:hAnsi="Arial Black" w:cs="Calibri"/>
          <w:b/>
          <w:i/>
          <w:color w:val="0D0D0D" w:themeColor="text1" w:themeTint="F2"/>
        </w:rPr>
        <w:t xml:space="preserve">цаморская община« Благоустройство Мецамора </w:t>
      </w:r>
      <w:r w:rsidR="00D344BA" w:rsidRPr="009E10BB">
        <w:rPr>
          <w:rFonts w:ascii="Arial Black" w:hAnsi="Arial Black"/>
          <w:b/>
          <w:i/>
          <w:color w:val="0D0D0D" w:themeColor="text1" w:themeTint="F2"/>
          <w:lang w:val="pt-PT"/>
        </w:rPr>
        <w:t xml:space="preserve">» </w:t>
      </w:r>
      <w:r w:rsidR="00D344BA" w:rsidRPr="009E10BB">
        <w:rPr>
          <w:rFonts w:ascii="Arial Black" w:hAnsi="Arial Black" w:cs="Calibri"/>
          <w:b/>
          <w:i/>
          <w:color w:val="0D0D0D" w:themeColor="text1" w:themeTint="F2"/>
        </w:rPr>
        <w:t>ОНО</w:t>
      </w:r>
    </w:p>
    <w:p w:rsidR="006A68CE" w:rsidRPr="009E10BB" w:rsidRDefault="006A68CE" w:rsidP="006A68CE">
      <w:pPr>
        <w:pStyle w:val="aa"/>
        <w:widowControl w:val="0"/>
        <w:spacing w:after="160"/>
        <w:ind w:right="-7"/>
        <w:jc w:val="center"/>
        <w:rPr>
          <w:rFonts w:ascii="Arial Black" w:hAnsi="Arial Black"/>
        </w:rPr>
      </w:pPr>
    </w:p>
    <w:p w:rsidR="006A68CE" w:rsidRPr="009E10BB" w:rsidRDefault="006A68CE" w:rsidP="006A68CE">
      <w:pPr>
        <w:pStyle w:val="aa"/>
        <w:widowControl w:val="0"/>
        <w:spacing w:after="160"/>
        <w:ind w:right="-7"/>
        <w:jc w:val="center"/>
        <w:rPr>
          <w:rFonts w:ascii="Arial Black" w:hAnsi="Arial Black"/>
        </w:rPr>
      </w:pPr>
    </w:p>
    <w:p w:rsidR="00CE0D95" w:rsidRPr="009E10BB" w:rsidRDefault="00CE0D95" w:rsidP="006A68CE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  <w:sz w:val="20"/>
          <w:szCs w:val="20"/>
        </w:rPr>
      </w:pPr>
    </w:p>
    <w:p w:rsidR="000763E5" w:rsidRPr="009E10BB" w:rsidRDefault="000763E5" w:rsidP="00B46D58">
      <w:pPr>
        <w:rPr>
          <w:rFonts w:ascii="Arial Black" w:hAnsi="Arial Black"/>
          <w:sz w:val="20"/>
          <w:szCs w:val="20"/>
          <w:lang w:val="hy-AM"/>
        </w:rPr>
      </w:pPr>
    </w:p>
    <w:p w:rsidR="001A43A4" w:rsidRPr="009E10BB" w:rsidRDefault="00096865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Уважаемыйучастник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преждечемсоставитьиподатьзаявкупросимВас</w:t>
      </w:r>
      <w:r w:rsidR="001D209D" w:rsidRPr="009E10BB">
        <w:rPr>
          <w:rFonts w:ascii="Arial Black" w:hAnsi="Arial Black" w:cs="Arial"/>
          <w:i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i/>
          <w:sz w:val="20"/>
          <w:szCs w:val="20"/>
        </w:rPr>
        <w:t>подробноизучитьнастоящееПриглашение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посколькунесоответствующиеПриглашениюзаявкиподлежатотклонению</w:t>
      </w:r>
      <w:r w:rsidRPr="009E10BB">
        <w:rPr>
          <w:rFonts w:ascii="Arial Black" w:hAnsi="Arial Black"/>
          <w:i/>
          <w:sz w:val="20"/>
          <w:szCs w:val="20"/>
        </w:rPr>
        <w:t xml:space="preserve">. </w:t>
      </w:r>
    </w:p>
    <w:p w:rsidR="00984BDB" w:rsidRPr="009E10BB" w:rsidRDefault="00984BDB" w:rsidP="00B46D58">
      <w:pPr>
        <w:widowControl w:val="0"/>
        <w:spacing w:after="160"/>
        <w:ind w:firstLine="567"/>
        <w:jc w:val="both"/>
        <w:rPr>
          <w:rFonts w:ascii="Arial Black" w:hAnsi="Arial Black"/>
          <w:i/>
          <w:sz w:val="20"/>
          <w:szCs w:val="20"/>
        </w:rPr>
      </w:pPr>
    </w:p>
    <w:p w:rsidR="00160AE4" w:rsidRPr="009E10BB" w:rsidRDefault="00994A77" w:rsidP="00B46D58">
      <w:pPr>
        <w:widowControl w:val="0"/>
        <w:spacing w:after="160"/>
        <w:ind w:firstLine="567"/>
        <w:jc w:val="center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923C75" w:rsidRPr="009E10BB" w:rsidRDefault="00923C75" w:rsidP="00923C75">
      <w:pPr>
        <w:widowControl w:val="0"/>
        <w:spacing w:after="160"/>
        <w:jc w:val="center"/>
        <w:rPr>
          <w:rFonts w:ascii="Arial Black" w:hAnsi="Arial Black"/>
          <w:b/>
        </w:rPr>
      </w:pPr>
      <w:r w:rsidRPr="009E10BB">
        <w:rPr>
          <w:rFonts w:ascii="Arial Black" w:hAnsi="Arial Black" w:cs="Calibri"/>
          <w:b/>
        </w:rPr>
        <w:lastRenderedPageBreak/>
        <w:t>СОДЕРЖАНИЕ</w:t>
      </w:r>
    </w:p>
    <w:p w:rsidR="00923C75" w:rsidRPr="009E10BB" w:rsidRDefault="00923C75" w:rsidP="00923C75">
      <w:pPr>
        <w:widowControl w:val="0"/>
        <w:spacing w:after="160"/>
        <w:ind w:firstLine="567"/>
        <w:jc w:val="center"/>
        <w:rPr>
          <w:rFonts w:ascii="Arial Black" w:hAnsi="Arial Black"/>
          <w:i/>
        </w:rPr>
      </w:pPr>
    </w:p>
    <w:p w:rsidR="00DB22E6" w:rsidRPr="009E10BB" w:rsidRDefault="00923C75" w:rsidP="00DB22E6">
      <w:pPr>
        <w:pStyle w:val="aa"/>
        <w:widowControl w:val="0"/>
        <w:spacing w:after="160"/>
        <w:ind w:right="-7" w:firstLine="567"/>
        <w:jc w:val="center"/>
        <w:rPr>
          <w:rFonts w:ascii="Arial Black" w:hAnsi="Arial Black" w:cs="Calibri"/>
          <w:b/>
          <w:i/>
          <w:sz w:val="22"/>
          <w:szCs w:val="22"/>
        </w:rPr>
      </w:pPr>
      <w:r w:rsidRPr="009E10BB">
        <w:rPr>
          <w:rFonts w:ascii="Arial Black" w:hAnsi="Arial Black"/>
        </w:rPr>
        <w:t xml:space="preserve">“ </w:t>
      </w:r>
      <w:r w:rsidR="00EF539C" w:rsidRPr="009E10BB">
        <w:rPr>
          <w:rFonts w:ascii="Arial Black" w:hAnsi="Arial Black" w:cs="Calibri"/>
          <w:b/>
        </w:rPr>
        <w:t xml:space="preserve">Сжатый природный газ 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ДЛЯНУЖД</w:t>
      </w:r>
      <w:r w:rsidR="00D344BA" w:rsidRPr="009E10BB">
        <w:rPr>
          <w:rFonts w:ascii="Arial Black" w:hAnsi="Arial Black"/>
          <w:b/>
          <w:i/>
          <w:sz w:val="22"/>
          <w:szCs w:val="22"/>
        </w:rPr>
        <w:t>“</w:t>
      </w:r>
    </w:p>
    <w:p w:rsidR="00923C75" w:rsidRPr="009E10BB" w:rsidRDefault="00DB22E6" w:rsidP="00DB22E6">
      <w:pPr>
        <w:pStyle w:val="aa"/>
        <w:widowControl w:val="0"/>
        <w:spacing w:after="160"/>
        <w:ind w:right="-7" w:firstLine="56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sz w:val="22"/>
          <w:szCs w:val="22"/>
        </w:rPr>
        <w:t>М</w:t>
      </w:r>
      <w:r w:rsidR="00EF539C" w:rsidRPr="009E10BB">
        <w:rPr>
          <w:rFonts w:ascii="Arial Black" w:hAnsi="Arial Black" w:cs="Calibri"/>
          <w:b/>
          <w:i/>
          <w:sz w:val="22"/>
          <w:szCs w:val="22"/>
        </w:rPr>
        <w:t>е</w:t>
      </w:r>
      <w:r w:rsidRPr="009E10BB">
        <w:rPr>
          <w:rFonts w:ascii="Arial Black" w:hAnsi="Arial Black" w:cs="Calibri"/>
          <w:b/>
          <w:i/>
          <w:sz w:val="22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Calibri"/>
          <w:b/>
          <w:i/>
          <w:sz w:val="22"/>
          <w:szCs w:val="22"/>
        </w:rPr>
        <w:t>ОНО</w:t>
      </w:r>
    </w:p>
    <w:p w:rsidR="00923C75" w:rsidRPr="009E10BB" w:rsidRDefault="00923C75" w:rsidP="00923C75">
      <w:pPr>
        <w:widowControl w:val="0"/>
        <w:rPr>
          <w:rFonts w:ascii="Arial Black" w:hAnsi="Arial Black"/>
        </w:rPr>
      </w:pPr>
    </w:p>
    <w:p w:rsidR="00923C75" w:rsidRPr="009E10BB" w:rsidRDefault="00923C75" w:rsidP="00923C75">
      <w:pPr>
        <w:widowControl w:val="0"/>
        <w:spacing w:after="160"/>
        <w:jc w:val="center"/>
        <w:rPr>
          <w:rFonts w:ascii="Arial Black" w:hAnsi="Arial Black"/>
          <w:i/>
        </w:rPr>
      </w:pPr>
      <w:r w:rsidRPr="009E10BB">
        <w:rPr>
          <w:rFonts w:ascii="Arial Black" w:hAnsi="Arial Black" w:cs="Calibri"/>
          <w:b/>
        </w:rPr>
        <w:t>ПРИГЛАШЕНИЯНАЗАПРОСАКОТИРОВОК</w:t>
      </w:r>
      <w:r w:rsidRPr="009E10BB">
        <w:rPr>
          <w:rFonts w:ascii="Arial Black" w:hAnsi="Arial Black"/>
          <w:b/>
        </w:rPr>
        <w:t xml:space="preserve">, </w:t>
      </w:r>
      <w:r w:rsidRPr="009E10BB">
        <w:rPr>
          <w:rFonts w:ascii="Arial Black" w:hAnsi="Arial Black"/>
          <w:b/>
        </w:rPr>
        <w:br/>
      </w:r>
      <w:r w:rsidRPr="009E10BB">
        <w:rPr>
          <w:rFonts w:ascii="Arial Black" w:hAnsi="Arial Black" w:cs="Calibri"/>
          <w:b/>
        </w:rPr>
        <w:t>ОБЪЯВЛЕННЫЙСЦЕЛЬЮПРИОБРЕТЕНИЯ</w:t>
      </w:r>
    </w:p>
    <w:p w:rsidR="00C67E80" w:rsidRPr="009E10BB" w:rsidRDefault="00C67E80" w:rsidP="00B46D58">
      <w:pPr>
        <w:widowControl w:val="0"/>
        <w:spacing w:after="160"/>
        <w:jc w:val="center"/>
        <w:rPr>
          <w:rFonts w:ascii="Arial Black" w:hAnsi="Arial Black" w:cs="Sylfaen"/>
          <w:b/>
          <w:sz w:val="20"/>
          <w:szCs w:val="20"/>
        </w:rPr>
      </w:pPr>
    </w:p>
    <w:p w:rsidR="00096865" w:rsidRPr="009E10BB" w:rsidRDefault="00096865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ЧАСТЬ</w:t>
      </w:r>
      <w:r w:rsidRPr="009E10BB">
        <w:rPr>
          <w:rFonts w:ascii="Arial Black" w:hAnsi="Arial Black"/>
          <w:b/>
          <w:sz w:val="20"/>
          <w:szCs w:val="20"/>
        </w:rPr>
        <w:t xml:space="preserve"> I.</w:t>
      </w:r>
    </w:p>
    <w:p w:rsidR="002E069D" w:rsidRPr="009E10BB" w:rsidRDefault="002E069D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</w:t>
      </w:r>
      <w:r w:rsidR="005C1BF7" w:rsidRPr="009E10BB">
        <w:rPr>
          <w:rFonts w:ascii="Arial Black" w:hAnsi="Arial Black"/>
          <w:sz w:val="20"/>
          <w:szCs w:val="20"/>
        </w:rPr>
        <w:tab/>
      </w:r>
      <w:r w:rsidR="00543BAE" w:rsidRPr="009E10BB">
        <w:rPr>
          <w:rFonts w:ascii="Arial Black" w:hAnsi="Arial Black" w:cs="Calibri"/>
          <w:sz w:val="20"/>
          <w:szCs w:val="20"/>
        </w:rPr>
        <w:t>Характеристикапредметазакупки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Требованиякправуучастниканаучастие</w:t>
      </w:r>
      <w:r w:rsidR="00543BAE" w:rsidRPr="009E10BB">
        <w:rPr>
          <w:rFonts w:ascii="Arial Black" w:hAnsi="Arial Black" w:cs="Calibri"/>
          <w:sz w:val="20"/>
          <w:szCs w:val="20"/>
        </w:rPr>
        <w:t>ипорядокихоценки</w:t>
      </w:r>
      <w:r w:rsidR="003D0E3C" w:rsidRPr="009E10BB">
        <w:rPr>
          <w:rFonts w:ascii="Arial Black" w:hAnsi="Arial Black"/>
          <w:sz w:val="20"/>
          <w:szCs w:val="20"/>
        </w:rPr>
        <w:t xml:space="preserve">, </w:t>
      </w:r>
      <w:r w:rsidR="003D0E3C" w:rsidRPr="009E10BB">
        <w:rPr>
          <w:rFonts w:ascii="Arial Black" w:hAnsi="Arial Black" w:cs="Calibri"/>
          <w:sz w:val="20"/>
          <w:szCs w:val="20"/>
        </w:rPr>
        <w:t>вслучаепризнанияотобраннымучастником</w:t>
      </w:r>
      <w:r w:rsidR="003D0E3C" w:rsidRPr="009E10BB">
        <w:rPr>
          <w:rFonts w:ascii="Arial Black" w:hAnsi="Arial Black"/>
          <w:sz w:val="20"/>
          <w:szCs w:val="20"/>
        </w:rPr>
        <w:t>-</w:t>
      </w:r>
      <w:r w:rsidR="003D0E3C" w:rsidRPr="009E10BB">
        <w:rPr>
          <w:rFonts w:ascii="Arial Black" w:hAnsi="Arial Black" w:cs="Calibri"/>
          <w:sz w:val="20"/>
          <w:szCs w:val="20"/>
        </w:rPr>
        <w:t>условияпредставленияобеспеченияквалификации</w:t>
      </w:r>
      <w:r w:rsidR="003D0E3C"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Разъяснениеприглашенияипорядоквне</w:t>
      </w:r>
      <w:r w:rsidR="00543BAE" w:rsidRPr="009E10BB">
        <w:rPr>
          <w:rFonts w:ascii="Arial Black" w:hAnsi="Arial Black" w:cs="Calibri"/>
          <w:sz w:val="20"/>
          <w:szCs w:val="20"/>
        </w:rPr>
        <w:t>сенияизменениявприглашение</w:t>
      </w:r>
    </w:p>
    <w:p w:rsidR="00087A30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Порядокподачизаявки</w:t>
      </w:r>
    </w:p>
    <w:p w:rsidR="00096865" w:rsidRPr="009E10BB" w:rsidRDefault="00543BAE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Ценовоепредложениезаявки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Срокдействиязаявки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порядоквнесения</w:t>
      </w:r>
      <w:r w:rsidR="005D191A" w:rsidRPr="009E10BB">
        <w:rPr>
          <w:rFonts w:ascii="Arial Black" w:hAnsi="Arial Black" w:cs="Calibri"/>
          <w:sz w:val="20"/>
          <w:szCs w:val="20"/>
        </w:rPr>
        <w:t>измененийвзаявкииихотзыва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Вскрытие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оц</w:t>
      </w:r>
      <w:r w:rsidR="000B2CFA" w:rsidRPr="009E10BB">
        <w:rPr>
          <w:rFonts w:ascii="Arial Black" w:hAnsi="Arial Black" w:cs="Calibri"/>
          <w:sz w:val="20"/>
          <w:szCs w:val="20"/>
        </w:rPr>
        <w:t>енказаявокиподведениеитогов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Заключениедогово</w:t>
      </w:r>
      <w:r w:rsidR="00543BAE" w:rsidRPr="009E10BB">
        <w:rPr>
          <w:rFonts w:ascii="Arial Black" w:hAnsi="Arial Black" w:cs="Calibri"/>
          <w:sz w:val="20"/>
          <w:szCs w:val="20"/>
        </w:rPr>
        <w:t>ра</w:t>
      </w:r>
    </w:p>
    <w:p w:rsidR="00096865" w:rsidRPr="009E10BB" w:rsidRDefault="00087A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10.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="003E1D9D" w:rsidRPr="009E10BB">
        <w:rPr>
          <w:rFonts w:ascii="Arial Black" w:hAnsi="Arial Black" w:cs="Calibri"/>
          <w:sz w:val="20"/>
          <w:szCs w:val="20"/>
        </w:rPr>
        <w:t>Обеспечения</w:t>
      </w:r>
      <w:r w:rsidR="00174DAB" w:rsidRPr="009E10BB">
        <w:rPr>
          <w:rFonts w:ascii="Arial Black" w:hAnsi="Arial Black" w:cs="Calibri"/>
          <w:sz w:val="20"/>
          <w:szCs w:val="20"/>
        </w:rPr>
        <w:t>квалификациии</w:t>
      </w:r>
      <w:r w:rsidR="00543BAE" w:rsidRPr="009E10BB">
        <w:rPr>
          <w:rFonts w:ascii="Arial Black" w:hAnsi="Arial Black" w:cs="Calibri"/>
          <w:sz w:val="20"/>
          <w:szCs w:val="20"/>
        </w:rPr>
        <w:t>договора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11.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Объяв</w:t>
      </w:r>
      <w:r w:rsidR="00543BAE" w:rsidRPr="009E10BB">
        <w:rPr>
          <w:rFonts w:ascii="Arial Black" w:hAnsi="Arial Black" w:cs="Calibri"/>
          <w:sz w:val="20"/>
          <w:szCs w:val="20"/>
        </w:rPr>
        <w:t>лениепроцедурынесостоявшейся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</w:t>
      </w:r>
      <w:r w:rsidR="005D191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Правоучастникаипорядокобжалованияимдействийи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принятыхрешений</w:t>
      </w:r>
      <w:r w:rsidR="00543BAE" w:rsidRPr="009E10BB">
        <w:rPr>
          <w:rFonts w:ascii="Arial Black" w:hAnsi="Arial Black"/>
          <w:sz w:val="20"/>
          <w:szCs w:val="20"/>
        </w:rPr>
        <w:t xml:space="preserve">, </w:t>
      </w:r>
      <w:r w:rsidR="00543BAE" w:rsidRPr="009E10BB">
        <w:rPr>
          <w:rFonts w:ascii="Arial Black" w:hAnsi="Arial Black" w:cs="Calibri"/>
          <w:sz w:val="20"/>
          <w:szCs w:val="20"/>
        </w:rPr>
        <w:t>связанныхспроцессомзакупки</w:t>
      </w:r>
    </w:p>
    <w:p w:rsidR="00520F57" w:rsidRPr="009E10BB" w:rsidRDefault="00520F5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3F2827" w:rsidRPr="009E10BB" w:rsidRDefault="003F282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3F2827" w:rsidRPr="009E10BB" w:rsidRDefault="003F282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8842CE" w:rsidRPr="009E10BB" w:rsidRDefault="00CA590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ЧАСТЬ</w:t>
      </w:r>
      <w:r w:rsidRPr="009E10BB">
        <w:rPr>
          <w:rFonts w:ascii="Arial Black" w:hAnsi="Arial Black"/>
          <w:b/>
          <w:sz w:val="20"/>
          <w:szCs w:val="20"/>
        </w:rPr>
        <w:t xml:space="preserve"> II. </w:t>
      </w:r>
    </w:p>
    <w:p w:rsidR="008842CE" w:rsidRPr="009E10BB" w:rsidRDefault="008842CE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096865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ИНСТРУКЦИЯПОПОДГОТОВКЕЗАЯВКИ</w:t>
      </w:r>
      <w:r w:rsidR="00CA590C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НА</w:t>
      </w:r>
      <w:r w:rsidR="00B4502F" w:rsidRPr="009E10BB">
        <w:rPr>
          <w:rFonts w:ascii="Arial Black" w:hAnsi="Arial Black" w:cs="Calibri"/>
          <w:b/>
          <w:sz w:val="20"/>
          <w:szCs w:val="20"/>
        </w:rPr>
        <w:t>ЗАПРОСКОТИРОВКИ</w:t>
      </w:r>
    </w:p>
    <w:p w:rsidR="00520F57" w:rsidRPr="009E10BB" w:rsidRDefault="00520F57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Общ</w:t>
      </w:r>
      <w:r w:rsidR="00543BAE" w:rsidRPr="009E10BB">
        <w:rPr>
          <w:rFonts w:ascii="Arial Black" w:hAnsi="Arial Black" w:cs="Calibri"/>
          <w:sz w:val="20"/>
          <w:szCs w:val="20"/>
        </w:rPr>
        <w:t>иеположения</w:t>
      </w:r>
    </w:p>
    <w:p w:rsidR="00096865" w:rsidRPr="009E10BB" w:rsidRDefault="00543BAE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Заявканапроцедуру</w:t>
      </w:r>
    </w:p>
    <w:p w:rsidR="0061522D" w:rsidRPr="009E10BB" w:rsidRDefault="00450C30" w:rsidP="00B46D58">
      <w:pPr>
        <w:widowControl w:val="0"/>
        <w:tabs>
          <w:tab w:val="left" w:pos="1134"/>
        </w:tabs>
        <w:spacing w:after="160"/>
        <w:ind w:left="1134" w:hanging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</w:t>
      </w:r>
      <w:r w:rsidR="00543BAE" w:rsidRPr="009E10BB">
        <w:rPr>
          <w:rFonts w:ascii="Arial Black" w:hAnsi="Arial Black"/>
          <w:sz w:val="20"/>
          <w:szCs w:val="20"/>
        </w:rPr>
        <w:t>.</w:t>
      </w:r>
      <w:r w:rsidR="00543BAE" w:rsidRPr="009E10BB">
        <w:rPr>
          <w:rFonts w:ascii="Arial Black" w:hAnsi="Arial Black"/>
          <w:sz w:val="20"/>
          <w:szCs w:val="20"/>
        </w:rPr>
        <w:tab/>
      </w:r>
      <w:r w:rsidR="00543BAE" w:rsidRPr="009E10BB">
        <w:rPr>
          <w:rFonts w:ascii="Arial Black" w:hAnsi="Arial Black" w:cs="Calibri"/>
          <w:sz w:val="20"/>
          <w:szCs w:val="20"/>
        </w:rPr>
        <w:t>Приложения</w:t>
      </w:r>
      <w:r w:rsidR="00543BAE" w:rsidRPr="009E10BB">
        <w:rPr>
          <w:rFonts w:ascii="Arial Black" w:hAnsi="Arial Black" w:cs="Arial"/>
          <w:sz w:val="20"/>
          <w:szCs w:val="20"/>
        </w:rPr>
        <w:t>№</w:t>
      </w:r>
      <w:r w:rsidR="00543BAE" w:rsidRPr="009E10BB">
        <w:rPr>
          <w:rFonts w:ascii="Arial Black" w:hAnsi="Arial Black"/>
          <w:sz w:val="20"/>
          <w:szCs w:val="20"/>
        </w:rPr>
        <w:t xml:space="preserve"> 1-</w:t>
      </w:r>
      <w:r w:rsidR="003529EA" w:rsidRPr="009E10BB">
        <w:rPr>
          <w:rFonts w:ascii="Arial Black" w:hAnsi="Arial Black"/>
          <w:sz w:val="20"/>
          <w:szCs w:val="20"/>
        </w:rPr>
        <w:t>6</w:t>
      </w:r>
    </w:p>
    <w:p w:rsidR="00E17B7F" w:rsidRPr="009E10BB" w:rsidRDefault="00E17B7F">
      <w:pPr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/>
          <w:spacing w:val="-6"/>
          <w:sz w:val="20"/>
          <w:szCs w:val="20"/>
        </w:rPr>
        <w:lastRenderedPageBreak/>
        <w:br w:type="page"/>
      </w:r>
    </w:p>
    <w:p w:rsidR="00096865" w:rsidRPr="009E10BB" w:rsidRDefault="00096865" w:rsidP="00D733F3">
      <w:pPr>
        <w:pStyle w:val="a3"/>
        <w:widowControl w:val="0"/>
        <w:spacing w:after="160" w:line="240" w:lineRule="auto"/>
        <w:ind w:firstLine="0"/>
        <w:jc w:val="center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  <w:spacing w:val="-6"/>
        </w:rPr>
        <w:lastRenderedPageBreak/>
        <w:t>НастоящееПриглашениепредоставляетсявдополнениекобъявлению</w:t>
      </w:r>
      <w:r w:rsidR="00A30084" w:rsidRPr="009E10BB">
        <w:rPr>
          <w:rFonts w:ascii="Arial Black" w:hAnsi="Arial Black" w:cs="Calibri"/>
          <w:i w:val="0"/>
          <w:spacing w:val="-6"/>
        </w:rPr>
        <w:t>ОБЗАПРОСЗАПРОСАКОТИРОВКИ</w:t>
      </w:r>
      <w:r w:rsidRPr="009E10BB">
        <w:rPr>
          <w:rFonts w:ascii="Arial Black" w:hAnsi="Arial Black"/>
          <w:i w:val="0"/>
          <w:spacing w:val="-6"/>
        </w:rPr>
        <w:t xml:space="preserve">, </w:t>
      </w:r>
      <w:r w:rsidRPr="009E10BB">
        <w:rPr>
          <w:rFonts w:ascii="Arial Black" w:hAnsi="Arial Black" w:cs="Calibri"/>
          <w:i w:val="0"/>
          <w:spacing w:val="-6"/>
        </w:rPr>
        <w:t>проводимомподкодом</w:t>
      </w:r>
      <w:r w:rsidR="00D879C0" w:rsidRPr="009E10BB">
        <w:rPr>
          <w:rFonts w:ascii="Arial" w:hAnsi="Arial" w:cs="Arial"/>
          <w:b/>
          <w:bCs/>
          <w:i w:val="0"/>
          <w:lang w:val="af-ZA"/>
        </w:rPr>
        <w:t>ԱՄՄԲԳՀԱՊՁԲ</w:t>
      </w:r>
      <w:r w:rsidR="00D879C0" w:rsidRPr="009E10BB">
        <w:rPr>
          <w:rFonts w:ascii="Arial Black" w:hAnsi="Arial Black"/>
          <w:b/>
          <w:bCs/>
          <w:i w:val="0"/>
          <w:lang w:val="af-ZA"/>
        </w:rPr>
        <w:t xml:space="preserve">-22/1      </w:t>
      </w:r>
      <w:r w:rsidRPr="009E10BB">
        <w:rPr>
          <w:rFonts w:ascii="Arial Black" w:hAnsi="Arial Black"/>
          <w:i w:val="0"/>
          <w:spacing w:val="-6"/>
        </w:rPr>
        <w:t>(</w:t>
      </w:r>
      <w:r w:rsidRPr="009E10BB">
        <w:rPr>
          <w:rFonts w:ascii="Arial Black" w:hAnsi="Arial Black" w:cs="Calibri"/>
          <w:i w:val="0"/>
          <w:spacing w:val="-6"/>
        </w:rPr>
        <w:t>далее</w:t>
      </w:r>
      <w:r w:rsidRPr="009E10BB">
        <w:rPr>
          <w:rFonts w:ascii="Arial Black" w:hAnsi="Arial Black" w:cs="Arial Armenian"/>
          <w:i w:val="0"/>
          <w:spacing w:val="-6"/>
        </w:rPr>
        <w:t>—</w:t>
      </w:r>
      <w:r w:rsidRPr="009E10BB">
        <w:rPr>
          <w:rFonts w:ascii="Arial Black" w:hAnsi="Arial Black" w:cs="Calibri"/>
          <w:i w:val="0"/>
          <w:spacing w:val="-6"/>
        </w:rPr>
        <w:t>процедура</w:t>
      </w:r>
      <w:r w:rsidRPr="009E10BB">
        <w:rPr>
          <w:rFonts w:ascii="Arial Black" w:hAnsi="Arial Black"/>
          <w:i w:val="0"/>
          <w:spacing w:val="-6"/>
        </w:rPr>
        <w:t>).</w:t>
      </w:r>
    </w:p>
    <w:p w:rsidR="00E209C7" w:rsidRPr="009E10BB" w:rsidRDefault="00096865" w:rsidP="00E209C7">
      <w:pPr>
        <w:widowControl w:val="0"/>
        <w:spacing w:after="160"/>
        <w:ind w:firstLine="567"/>
        <w:jc w:val="both"/>
        <w:rPr>
          <w:rFonts w:ascii="Arial Black" w:hAnsi="Arial Black" w:cs="Calibri"/>
          <w:b/>
          <w:sz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НастоящееПриглашениесоставленовсоответствиистребованиямизаконодательстваРеспубликиАрменияозакупках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втомчислеЗаконаРеспубликиАрмения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Озакупках</w:t>
      </w:r>
      <w:r w:rsidRPr="009E10BB">
        <w:rPr>
          <w:rFonts w:ascii="Arial Black" w:hAnsi="Arial Black"/>
          <w:sz w:val="20"/>
          <w:szCs w:val="20"/>
        </w:rPr>
        <w:t>"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Закон</w:t>
      </w:r>
      <w:r w:rsidRPr="009E10BB">
        <w:rPr>
          <w:rFonts w:ascii="Arial Black" w:hAnsi="Arial Black"/>
          <w:sz w:val="20"/>
          <w:szCs w:val="20"/>
        </w:rPr>
        <w:t>), "</w:t>
      </w:r>
      <w:r w:rsidRPr="009E10BB">
        <w:rPr>
          <w:rFonts w:ascii="Arial Black" w:hAnsi="Arial Black" w:cs="Calibri"/>
          <w:sz w:val="20"/>
          <w:szCs w:val="20"/>
        </w:rPr>
        <w:t>Порядкаорганизациипроцессазакупок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утвержденногоПостановлениемПравительстваРеспубликиАрмения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526-N </w:t>
      </w:r>
      <w:r w:rsidRPr="009E10BB">
        <w:rPr>
          <w:rFonts w:ascii="Arial Black" w:hAnsi="Arial Black" w:cs="Calibri"/>
          <w:sz w:val="20"/>
          <w:szCs w:val="20"/>
        </w:rPr>
        <w:t>от</w:t>
      </w:r>
      <w:r w:rsidR="006D2D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/>
          <w:sz w:val="20"/>
          <w:szCs w:val="20"/>
        </w:rPr>
        <w:t>4</w:t>
      </w:r>
      <w:r w:rsidR="006D2D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мая</w:t>
      </w:r>
      <w:r w:rsidRPr="009E10BB">
        <w:rPr>
          <w:rFonts w:ascii="Arial Black" w:hAnsi="Arial Black"/>
          <w:sz w:val="20"/>
          <w:szCs w:val="20"/>
        </w:rPr>
        <w:t xml:space="preserve"> 2017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Порядок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ииныхправовыхактов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иимеетцельинформироватьлиц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намеренныхучаствоватьвобъявленной</w:t>
      </w:r>
      <w:r w:rsidR="00D344BA" w:rsidRPr="009E10BB">
        <w:rPr>
          <w:rFonts w:ascii="Arial Black" w:hAnsi="Arial Black"/>
          <w:b/>
          <w:sz w:val="20"/>
        </w:rPr>
        <w:t>“</w:t>
      </w:r>
    </w:p>
    <w:p w:rsidR="00096865" w:rsidRPr="009E10BB" w:rsidRDefault="00E209C7" w:rsidP="00E209C7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b/>
          <w:sz w:val="20"/>
        </w:rPr>
        <w:t>М</w:t>
      </w:r>
      <w:r w:rsidR="00F56129" w:rsidRPr="009E10BB">
        <w:rPr>
          <w:rFonts w:ascii="Arial Black" w:hAnsi="Arial Black" w:cs="Calibri"/>
          <w:b/>
          <w:sz w:val="20"/>
        </w:rPr>
        <w:t>е</w:t>
      </w:r>
      <w:r w:rsidRPr="009E10BB">
        <w:rPr>
          <w:rFonts w:ascii="Arial Black" w:hAnsi="Arial Black" w:cs="Calibri"/>
          <w:b/>
          <w:sz w:val="20"/>
        </w:rPr>
        <w:t>оцаморская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sz w:val="20"/>
        </w:rPr>
        <w:t>»</w:t>
      </w:r>
      <w:r w:rsidR="006A68CE" w:rsidRPr="009E10BB">
        <w:rPr>
          <w:rFonts w:ascii="Arial Black" w:hAnsi="Arial Black" w:cs="Calibri"/>
          <w:sz w:val="20"/>
        </w:rPr>
        <w:t>ОНО</w:t>
      </w:r>
      <w:r w:rsidR="00096865" w:rsidRPr="009E10BB">
        <w:rPr>
          <w:rFonts w:ascii="Arial Black" w:hAnsi="Arial Black"/>
          <w:sz w:val="20"/>
          <w:szCs w:val="20"/>
        </w:rPr>
        <w:t>(</w:t>
      </w:r>
      <w:r w:rsidR="00096865" w:rsidRPr="009E10BB">
        <w:rPr>
          <w:rFonts w:ascii="Arial Black" w:hAnsi="Arial Black" w:cs="Calibri"/>
          <w:sz w:val="20"/>
          <w:szCs w:val="20"/>
        </w:rPr>
        <w:t>далее</w:t>
      </w:r>
      <w:r w:rsidR="00096865" w:rsidRPr="009E10BB">
        <w:rPr>
          <w:rFonts w:ascii="Arial Black" w:hAnsi="Arial Black" w:cs="Arial Armenian"/>
          <w:sz w:val="20"/>
          <w:szCs w:val="20"/>
        </w:rPr>
        <w:t>—</w:t>
      </w:r>
      <w:r w:rsidR="00096865" w:rsidRPr="009E10BB">
        <w:rPr>
          <w:rFonts w:ascii="Arial Black" w:hAnsi="Arial Black" w:cs="Calibri"/>
          <w:sz w:val="20"/>
          <w:szCs w:val="20"/>
        </w:rPr>
        <w:t>заказчик</w:t>
      </w:r>
      <w:r w:rsidR="00096865" w:rsidRPr="009E10BB">
        <w:rPr>
          <w:rFonts w:ascii="Arial Black" w:hAnsi="Arial Black"/>
          <w:sz w:val="20"/>
          <w:szCs w:val="20"/>
        </w:rPr>
        <w:t xml:space="preserve">) </w:t>
      </w:r>
      <w:r w:rsidR="00096865" w:rsidRPr="009E10BB">
        <w:rPr>
          <w:rFonts w:ascii="Arial Black" w:hAnsi="Arial Black" w:cs="Calibri"/>
          <w:sz w:val="20"/>
          <w:szCs w:val="20"/>
        </w:rPr>
        <w:t>процедуреобусловияхпроцедуры</w:t>
      </w:r>
      <w:r w:rsidR="00096865" w:rsidRPr="009E10BB">
        <w:rPr>
          <w:rFonts w:ascii="Arial Black" w:hAnsi="Arial Black"/>
          <w:sz w:val="20"/>
          <w:szCs w:val="20"/>
        </w:rPr>
        <w:t xml:space="preserve">: </w:t>
      </w:r>
      <w:r w:rsidR="00096865" w:rsidRPr="009E10BB">
        <w:rPr>
          <w:rFonts w:ascii="Arial Black" w:hAnsi="Arial Black" w:cs="Calibri"/>
          <w:sz w:val="20"/>
          <w:szCs w:val="20"/>
        </w:rPr>
        <w:t>опредметезакупок</w:t>
      </w:r>
      <w:r w:rsidR="00096865" w:rsidRPr="009E10BB">
        <w:rPr>
          <w:rFonts w:ascii="Arial Black" w:hAnsi="Arial Black"/>
          <w:sz w:val="20"/>
          <w:szCs w:val="20"/>
        </w:rPr>
        <w:t xml:space="preserve">, </w:t>
      </w:r>
      <w:r w:rsidR="00096865" w:rsidRPr="009E10BB">
        <w:rPr>
          <w:rFonts w:ascii="Arial Black" w:hAnsi="Arial Black" w:cs="Calibri"/>
          <w:sz w:val="20"/>
          <w:szCs w:val="20"/>
        </w:rPr>
        <w:t>проведениипроцедуры</w:t>
      </w:r>
      <w:r w:rsidR="00096865" w:rsidRPr="009E10BB">
        <w:rPr>
          <w:rFonts w:ascii="Arial Black" w:hAnsi="Arial Black"/>
          <w:sz w:val="20"/>
          <w:szCs w:val="20"/>
        </w:rPr>
        <w:t xml:space="preserve">, </w:t>
      </w:r>
      <w:r w:rsidR="00096865" w:rsidRPr="009E10BB">
        <w:rPr>
          <w:rFonts w:ascii="Arial Black" w:hAnsi="Arial Black" w:cs="Calibri"/>
          <w:sz w:val="20"/>
          <w:szCs w:val="20"/>
        </w:rPr>
        <w:t>определенииотобранногоучастникаизаключенииснимдоговора</w:t>
      </w:r>
      <w:r w:rsidR="00096865" w:rsidRPr="009E10BB">
        <w:rPr>
          <w:rFonts w:ascii="Arial Black" w:hAnsi="Arial Black"/>
          <w:sz w:val="20"/>
          <w:szCs w:val="20"/>
        </w:rPr>
        <w:t xml:space="preserve">, </w:t>
      </w:r>
      <w:r w:rsidR="00096865" w:rsidRPr="009E10BB">
        <w:rPr>
          <w:rFonts w:ascii="Arial Black" w:hAnsi="Arial Black" w:cs="Calibri"/>
          <w:sz w:val="20"/>
          <w:szCs w:val="20"/>
        </w:rPr>
        <w:t>атакжесодействоватьприподготовкезаявкинапроцедуру</w:t>
      </w:r>
      <w:r w:rsidR="00096865"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Заявкимогутподаватьвселица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независимооттого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являютсялионииностраннымфизическимлицом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организациейилилицомбезгражданства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spacing w:after="160"/>
        <w:ind w:firstLine="567"/>
        <w:jc w:val="both"/>
        <w:rPr>
          <w:rFonts w:ascii="Arial Black" w:hAnsi="Arial Black" w:cs="Times Armenia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Котношениям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связаннымснастоящейпроцедурой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применяетсяправоРеспубликиАрмения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Споры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связанныеснастоящейпроцедурой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подлежатрассмотрениювсудахРеспубликиАрмения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6A68CE" w:rsidRPr="009E10BB" w:rsidRDefault="00A81DD5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Адресэлектроннойпочтысекретаряоценочнойкомиссии</w:t>
      </w:r>
      <w:r w:rsidR="00B77205" w:rsidRPr="009E10BB">
        <w:rPr>
          <w:rFonts w:ascii="Arial Black" w:hAnsi="Arial Black"/>
        </w:rPr>
        <w:t>barekargum.hoak@bk.ru</w:t>
      </w:r>
    </w:p>
    <w:p w:rsidR="006A68CE" w:rsidRPr="009E10BB" w:rsidRDefault="006A68CE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</w:p>
    <w:p w:rsidR="006A68CE" w:rsidRPr="009E10BB" w:rsidRDefault="006A68CE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</w:p>
    <w:p w:rsidR="006A68CE" w:rsidRPr="009E10BB" w:rsidRDefault="006A68CE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</w:p>
    <w:p w:rsidR="003E1421" w:rsidRPr="009E10BB" w:rsidRDefault="001F0AEE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  <w:hyperlink r:id="rId8" w:history="1"/>
      <w:r w:rsidR="001952C6" w:rsidRPr="009E10BB">
        <w:rPr>
          <w:rFonts w:ascii="Arial Black" w:hAnsi="Arial Black"/>
        </w:rPr>
        <w:t xml:space="preserve">, </w:t>
      </w:r>
    </w:p>
    <w:p w:rsidR="00096865" w:rsidRPr="009E10BB" w:rsidRDefault="00F5653D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  <w:r w:rsidRPr="009E10BB">
        <w:rPr>
          <w:rFonts w:ascii="Arial Black" w:hAnsi="Arial Black" w:cs="Calibri"/>
          <w:sz w:val="20"/>
          <w:szCs w:val="20"/>
        </w:rPr>
        <w:lastRenderedPageBreak/>
        <w:t>ЧАСТЬ</w:t>
      </w:r>
      <w:r w:rsidRPr="009E10BB">
        <w:rPr>
          <w:rFonts w:ascii="Arial Black" w:hAnsi="Arial Black"/>
          <w:sz w:val="20"/>
          <w:szCs w:val="20"/>
        </w:rPr>
        <w:t xml:space="preserve"> I</w:t>
      </w:r>
    </w:p>
    <w:p w:rsidR="00096865" w:rsidRPr="009E10BB" w:rsidRDefault="00F63BBB" w:rsidP="00B46D58">
      <w:pPr>
        <w:widowControl w:val="0"/>
        <w:spacing w:after="160"/>
        <w:jc w:val="center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="002B32D6" w:rsidRPr="009E10BB">
        <w:rPr>
          <w:rFonts w:ascii="Arial Black" w:hAnsi="Arial Black" w:cs="Calibri"/>
          <w:b/>
          <w:sz w:val="20"/>
          <w:szCs w:val="20"/>
        </w:rPr>
        <w:t>ХАРАКТЕРИСТИКАПРЕДМЕТАЗАКУПКИ</w:t>
      </w:r>
    </w:p>
    <w:p w:rsidR="00E209C7" w:rsidRPr="009E10BB" w:rsidRDefault="00923C75" w:rsidP="00E209C7">
      <w:pPr>
        <w:pStyle w:val="aa"/>
        <w:widowControl w:val="0"/>
        <w:spacing w:after="160"/>
        <w:ind w:left="-142" w:right="-7"/>
        <w:jc w:val="center"/>
        <w:rPr>
          <w:rFonts w:ascii="Arial Black" w:hAnsi="Arial Black" w:cs="Calibri"/>
          <w:b/>
          <w:i/>
          <w:sz w:val="22"/>
          <w:szCs w:val="22"/>
        </w:rPr>
      </w:pPr>
      <w:r w:rsidRPr="009E10BB">
        <w:rPr>
          <w:rFonts w:ascii="Arial Black" w:hAnsi="Arial Black"/>
          <w:i/>
        </w:rPr>
        <w:t>1.1.</w:t>
      </w:r>
      <w:r w:rsidRPr="009E10BB">
        <w:rPr>
          <w:rFonts w:ascii="Arial Black" w:hAnsi="Arial Black"/>
          <w:i/>
        </w:rPr>
        <w:tab/>
      </w:r>
      <w:r w:rsidRPr="009E10BB">
        <w:rPr>
          <w:rFonts w:ascii="Arial Black" w:hAnsi="Arial Black" w:cs="Calibri"/>
          <w:i/>
        </w:rPr>
        <w:t>Предметомзакупкиявляетсяприобретение</w:t>
      </w:r>
      <w:r w:rsidRPr="009E10BB">
        <w:rPr>
          <w:rFonts w:ascii="Arial Black" w:hAnsi="Arial Black"/>
        </w:rPr>
        <w:t xml:space="preserve">“ </w:t>
      </w:r>
      <w:r w:rsidR="008B716D" w:rsidRPr="009E10BB">
        <w:rPr>
          <w:rFonts w:ascii="Arial Black" w:hAnsi="Arial Black" w:cs="Calibri"/>
          <w:b/>
        </w:rPr>
        <w:t>Сжатый природный газ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/>
          <w:i/>
        </w:rPr>
        <w:t>(</w:t>
      </w:r>
      <w:r w:rsidRPr="009E10BB">
        <w:rPr>
          <w:rFonts w:ascii="Arial Black" w:hAnsi="Arial Black" w:cs="Calibri"/>
          <w:i/>
        </w:rPr>
        <w:t>далеетакжетовар</w:t>
      </w:r>
      <w:r w:rsidRPr="009E10BB">
        <w:rPr>
          <w:rFonts w:ascii="Arial Black" w:hAnsi="Arial Black"/>
          <w:i/>
        </w:rPr>
        <w:t xml:space="preserve">) </w:t>
      </w:r>
      <w:r w:rsidRPr="009E10BB">
        <w:rPr>
          <w:rFonts w:ascii="Arial Black" w:hAnsi="Arial Black" w:cs="Calibri"/>
          <w:i/>
        </w:rPr>
        <w:t>длянужд</w:t>
      </w:r>
      <w:r w:rsidR="00D344BA" w:rsidRPr="009E10BB">
        <w:rPr>
          <w:rFonts w:ascii="Arial Black" w:hAnsi="Arial Black"/>
          <w:b/>
          <w:i/>
          <w:sz w:val="22"/>
          <w:szCs w:val="22"/>
        </w:rPr>
        <w:t>“</w:t>
      </w:r>
    </w:p>
    <w:p w:rsidR="00923C75" w:rsidRPr="009E10BB" w:rsidRDefault="00E209C7" w:rsidP="00E209C7">
      <w:pPr>
        <w:pStyle w:val="aa"/>
        <w:widowControl w:val="0"/>
        <w:spacing w:after="160"/>
        <w:ind w:left="-142" w:right="-7"/>
        <w:jc w:val="center"/>
        <w:rPr>
          <w:rFonts w:ascii="Arial Black" w:hAnsi="Arial Black"/>
        </w:rPr>
      </w:pPr>
      <w:r w:rsidRPr="009E10BB">
        <w:rPr>
          <w:rFonts w:ascii="Arial Black" w:hAnsi="Arial Black" w:cs="Calibri"/>
          <w:b/>
          <w:i/>
          <w:sz w:val="22"/>
          <w:szCs w:val="22"/>
        </w:rPr>
        <w:t>М</w:t>
      </w:r>
      <w:r w:rsidR="008B716D" w:rsidRPr="009E10BB">
        <w:rPr>
          <w:rFonts w:ascii="Arial Black" w:hAnsi="Arial Black" w:cs="Calibri"/>
          <w:b/>
          <w:i/>
          <w:sz w:val="22"/>
          <w:szCs w:val="22"/>
        </w:rPr>
        <w:t>е</w:t>
      </w:r>
      <w:r w:rsidRPr="009E10BB">
        <w:rPr>
          <w:rFonts w:ascii="Arial Black" w:hAnsi="Arial Black" w:cs="Calibri"/>
          <w:b/>
          <w:i/>
          <w:sz w:val="22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i/>
          <w:sz w:val="22"/>
          <w:szCs w:val="22"/>
        </w:rPr>
        <w:t>»</w:t>
      </w:r>
      <w:r w:rsidR="00D344BA" w:rsidRPr="009E10BB">
        <w:rPr>
          <w:rFonts w:ascii="Arial Black" w:hAnsi="Arial Black" w:cs="Calibri"/>
          <w:b/>
          <w:i/>
          <w:sz w:val="22"/>
          <w:szCs w:val="22"/>
        </w:rPr>
        <w:t>ОНО</w:t>
      </w:r>
    </w:p>
    <w:p w:rsidR="00923C75" w:rsidRPr="009E10BB" w:rsidRDefault="00923C75" w:rsidP="00923C75">
      <w:pPr>
        <w:pStyle w:val="3"/>
        <w:keepNext w:val="0"/>
        <w:widowControl w:val="0"/>
        <w:tabs>
          <w:tab w:val="left" w:pos="1134"/>
        </w:tabs>
        <w:spacing w:after="160" w:line="240" w:lineRule="auto"/>
        <w:ind w:firstLine="567"/>
        <w:jc w:val="both"/>
        <w:rPr>
          <w:rFonts w:ascii="Arial Black" w:hAnsi="Arial Black"/>
          <w:i w:val="0"/>
          <w:sz w:val="24"/>
          <w:szCs w:val="24"/>
        </w:rPr>
      </w:pPr>
      <w:r w:rsidRPr="009E10BB">
        <w:rPr>
          <w:rFonts w:ascii="Arial Black" w:hAnsi="Arial Black" w:cs="Calibri"/>
          <w:i w:val="0"/>
          <w:sz w:val="24"/>
          <w:szCs w:val="24"/>
        </w:rPr>
        <w:t>которые</w:t>
      </w:r>
      <w:r w:rsidR="00B77205" w:rsidRPr="009E10BB">
        <w:rPr>
          <w:rFonts w:ascii="Arial Black" w:hAnsi="Arial Black" w:cs="Calibri"/>
          <w:i w:val="0"/>
          <w:sz w:val="24"/>
          <w:szCs w:val="24"/>
        </w:rPr>
        <w:t>сгру</w:t>
      </w:r>
      <w:r w:rsidRPr="009E10BB">
        <w:rPr>
          <w:rFonts w:ascii="Arial Black" w:hAnsi="Arial Black" w:cs="Calibri"/>
          <w:i w:val="0"/>
          <w:sz w:val="24"/>
          <w:szCs w:val="24"/>
        </w:rPr>
        <w:t>пированывлоты</w:t>
      </w:r>
      <w:r w:rsidR="00A42CEF">
        <w:rPr>
          <w:rFonts w:ascii="Arial Black" w:hAnsi="Arial Black" w:cs="Calibri"/>
          <w:i w:val="0"/>
          <w:sz w:val="24"/>
          <w:szCs w:val="24"/>
        </w:rPr>
        <w:t xml:space="preserve"> 1</w:t>
      </w:r>
      <w:r w:rsidRPr="009E10BB">
        <w:rPr>
          <w:rFonts w:ascii="Arial Black" w:hAnsi="Arial Black"/>
          <w:i w:val="0"/>
          <w:sz w:val="24"/>
          <w:szCs w:val="24"/>
        </w:rPr>
        <w:t xml:space="preserve"> "</w:t>
      </w:r>
      <w:r w:rsidR="00A42CEF" w:rsidRPr="009E10BB">
        <w:rPr>
          <w:rFonts w:ascii="Arial Black" w:hAnsi="Arial Black" w:cs="Calibri"/>
        </w:rPr>
        <w:t>один</w:t>
      </w:r>
      <w:r w:rsidRPr="009E10BB">
        <w:rPr>
          <w:rFonts w:ascii="Arial Black" w:hAnsi="Arial Black"/>
          <w:i w:val="0"/>
          <w:sz w:val="24"/>
          <w:szCs w:val="24"/>
        </w:rPr>
        <w:t xml:space="preserve"> ":</w:t>
      </w:r>
    </w:p>
    <w:tbl>
      <w:tblPr>
        <w:tblW w:w="7279" w:type="dxa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6003"/>
      </w:tblGrid>
      <w:tr w:rsidR="001C7BCE" w:rsidRPr="009E10BB" w:rsidTr="001C7BCE">
        <w:tc>
          <w:tcPr>
            <w:tcW w:w="1276" w:type="dxa"/>
            <w:vAlign w:val="center"/>
          </w:tcPr>
          <w:p w:rsidR="001C7BCE" w:rsidRPr="009E10BB" w:rsidRDefault="00E849A6" w:rsidP="00396D39">
            <w:pPr>
              <w:pStyle w:val="23"/>
              <w:spacing w:line="240" w:lineRule="auto"/>
              <w:ind w:firstLine="0"/>
              <w:jc w:val="center"/>
              <w:rPr>
                <w:rFonts w:ascii="Arial Black" w:hAnsi="Arial Black"/>
                <w:b/>
                <w:bCs/>
                <w:i/>
                <w:iCs/>
                <w:sz w:val="14"/>
                <w:szCs w:val="14"/>
              </w:rPr>
            </w:pPr>
            <w:r w:rsidRPr="00E849A6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Номера лотов</w:t>
            </w:r>
          </w:p>
        </w:tc>
        <w:tc>
          <w:tcPr>
            <w:tcW w:w="6003" w:type="dxa"/>
            <w:vAlign w:val="center"/>
          </w:tcPr>
          <w:p w:rsidR="001C7BCE" w:rsidRPr="009E10BB" w:rsidRDefault="00E849A6" w:rsidP="00396D39">
            <w:pPr>
              <w:pStyle w:val="23"/>
              <w:spacing w:line="240" w:lineRule="auto"/>
              <w:ind w:firstLine="0"/>
              <w:jc w:val="center"/>
              <w:rPr>
                <w:rFonts w:ascii="Arial Black" w:hAnsi="Arial Black"/>
                <w:b/>
                <w:bCs/>
                <w:i/>
                <w:iCs/>
              </w:rPr>
            </w:pPr>
            <w:r w:rsidRPr="00E849A6">
              <w:rPr>
                <w:rFonts w:ascii="Arial" w:hAnsi="Arial" w:cs="Arial"/>
                <w:b/>
                <w:bCs/>
                <w:i/>
                <w:iCs/>
              </w:rPr>
              <w:t>Наименование лота</w:t>
            </w:r>
          </w:p>
        </w:tc>
      </w:tr>
      <w:tr w:rsidR="008C3793" w:rsidRPr="009E10BB" w:rsidTr="001C7BCE">
        <w:tc>
          <w:tcPr>
            <w:tcW w:w="1276" w:type="dxa"/>
            <w:vAlign w:val="bottom"/>
          </w:tcPr>
          <w:p w:rsidR="008C3793" w:rsidRPr="009E10BB" w:rsidRDefault="008C3793" w:rsidP="008C3793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003" w:type="dxa"/>
            <w:vAlign w:val="center"/>
          </w:tcPr>
          <w:p w:rsidR="008C3793" w:rsidRPr="009E10BB" w:rsidRDefault="008B716D" w:rsidP="008C3793">
            <w:pPr>
              <w:rPr>
                <w:rFonts w:ascii="Arial Black" w:hAnsi="Arial Black"/>
                <w:color w:val="202124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202124"/>
                <w:sz w:val="20"/>
                <w:szCs w:val="20"/>
              </w:rPr>
              <w:t>Сжатый природный газ</w:t>
            </w:r>
          </w:p>
        </w:tc>
      </w:tr>
    </w:tbl>
    <w:p w:rsidR="001C7BCE" w:rsidRPr="009E10BB" w:rsidRDefault="001C7BCE" w:rsidP="001C7BCE">
      <w:pPr>
        <w:rPr>
          <w:rFonts w:ascii="Arial Black" w:hAnsi="Arial Black"/>
        </w:rPr>
      </w:pPr>
    </w:p>
    <w:p w:rsidR="00096865" w:rsidRPr="009E10BB" w:rsidRDefault="00816505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Техническиехарактеристикитовара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атакжеееспецификация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техническиеданныеиполноеиэквивалентноеописаниепрочихнеценовыхусловийсоставляютнеотъемлемуючастьзаключаемогодоговора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проекткоторогопредставленвПриложении</w:t>
      </w:r>
      <w:r w:rsidRPr="009E10BB">
        <w:rPr>
          <w:rFonts w:ascii="Arial Black" w:hAnsi="Arial Black" w:cs="Arial"/>
        </w:rPr>
        <w:t>№</w:t>
      </w:r>
      <w:r w:rsidR="006672E6" w:rsidRPr="009E10BB">
        <w:rPr>
          <w:rFonts w:ascii="Arial Black" w:hAnsi="Arial Black"/>
        </w:rPr>
        <w:t xml:space="preserve">6 </w:t>
      </w:r>
      <w:r w:rsidRPr="009E10BB">
        <w:rPr>
          <w:rFonts w:ascii="Arial Black" w:hAnsi="Arial Black" w:cs="Calibri"/>
        </w:rPr>
        <w:t>кнастоящемуПриглашению</w:t>
      </w:r>
      <w:r w:rsidRPr="009E10BB">
        <w:rPr>
          <w:rFonts w:ascii="Arial Black" w:hAnsi="Arial Black"/>
        </w:rPr>
        <w:t>.</w:t>
      </w:r>
    </w:p>
    <w:p w:rsidR="00096865" w:rsidRPr="009E10BB" w:rsidRDefault="00096865" w:rsidP="00B46D58">
      <w:pPr>
        <w:widowControl w:val="0"/>
        <w:spacing w:after="160"/>
        <w:ind w:firstLine="567"/>
        <w:jc w:val="center"/>
        <w:rPr>
          <w:rFonts w:ascii="Arial Black" w:hAnsi="Arial Black" w:cs="Sylfaen"/>
          <w:i/>
          <w:sz w:val="20"/>
          <w:szCs w:val="20"/>
        </w:rPr>
      </w:pPr>
    </w:p>
    <w:p w:rsidR="001C7BCE" w:rsidRPr="009E10BB" w:rsidRDefault="001C7BCE" w:rsidP="00B46D58">
      <w:pPr>
        <w:widowControl w:val="0"/>
        <w:spacing w:after="160"/>
        <w:ind w:firstLine="567"/>
        <w:jc w:val="center"/>
        <w:rPr>
          <w:rFonts w:ascii="Arial Black" w:hAnsi="Arial Black" w:cs="Sylfaen"/>
          <w:i/>
          <w:sz w:val="20"/>
          <w:szCs w:val="20"/>
        </w:rPr>
      </w:pPr>
    </w:p>
    <w:p w:rsidR="00096865" w:rsidRPr="009E10BB" w:rsidRDefault="00693101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2B32D6" w:rsidRPr="009E10BB">
        <w:rPr>
          <w:rFonts w:ascii="Arial Black" w:hAnsi="Arial Black" w:cs="Calibri"/>
          <w:b/>
          <w:sz w:val="20"/>
          <w:szCs w:val="20"/>
        </w:rPr>
        <w:t>ТРЕБОВАНИЯКПРАВУУЧАСТНИКАНАУЧАСТИЕ</w:t>
      </w:r>
      <w:r w:rsidR="002B32D6"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/>
          <w:b/>
          <w:sz w:val="20"/>
          <w:szCs w:val="20"/>
        </w:rPr>
        <w:br/>
      </w:r>
      <w:r w:rsidR="002B32D6" w:rsidRPr="009E10BB">
        <w:rPr>
          <w:rFonts w:ascii="Arial Black" w:hAnsi="Arial Black" w:cs="Calibri"/>
          <w:b/>
          <w:sz w:val="20"/>
          <w:szCs w:val="20"/>
        </w:rPr>
        <w:t>КВАЛИФИКАЦИОННЫЕКРИТЕРИИИПОРЯДОКИХОЦЕНКИ</w:t>
      </w:r>
    </w:p>
    <w:p w:rsidR="00753E6E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Arial Armenia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</w:t>
      </w:r>
      <w:r w:rsidR="008E6E51" w:rsidRPr="009E10BB">
        <w:rPr>
          <w:rFonts w:ascii="Arial Black" w:hAnsi="Arial Black"/>
          <w:sz w:val="20"/>
          <w:szCs w:val="20"/>
        </w:rPr>
        <w:t>.</w:t>
      </w:r>
      <w:r w:rsidR="00693101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Внастоящейпроцедуренеимеютправаучаствоватьлица</w:t>
      </w:r>
      <w:r w:rsidRPr="009E10BB">
        <w:rPr>
          <w:rFonts w:ascii="Arial Black" w:hAnsi="Arial Black"/>
          <w:sz w:val="20"/>
          <w:szCs w:val="20"/>
        </w:rPr>
        <w:t>: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="00693101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которыенаденьподачизаявкивсудебномпорядкепризнаныбанкротом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753E6E" w:rsidRPr="009E10BB" w:rsidRDefault="00753E6E" w:rsidP="00B46D58">
      <w:pPr>
        <w:widowControl w:val="0"/>
        <w:tabs>
          <w:tab w:val="left" w:pos="1134"/>
          <w:tab w:val="left" w:pos="7200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наденьподачизаявкиимеютпросроченныеобязательствапоконтролируемымналоговыморганомдоходамвразмередоодногопроцентаотпредставленногоимиценовогопредлож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нонепревышающиепятьдесяттысячдрамовРеспубликиАрмения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которыеилипредставительисполнительногоорганакоторыхвтечениетрехлет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предшествующихднюподачизаявки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былиосужденыза</w:t>
      </w:r>
      <w:r w:rsidR="003240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финансированиетерроризма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эксплуатациюдетейилипреступление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включающеетрафикинглюдей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созданиепреступногосообществаилиучастиев</w:t>
      </w:r>
      <w:r w:rsidR="003240F7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нем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получениевзятки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дачувзяткиилипосредничествопривзяточничествеизапредусмотренныезакономпреступления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направленныепротивэкономическойдеятельности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заисключениемслучаев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когдасудимостьвустановленномзакономпорядкеснятаилипо</w:t>
      </w:r>
      <w:r w:rsidR="003240F7" w:rsidRPr="009E10BB">
        <w:rPr>
          <w:rFonts w:ascii="Arial Black" w:hAnsi="Arial Black" w:cs="Calibri"/>
          <w:sz w:val="20"/>
          <w:szCs w:val="20"/>
        </w:rPr>
        <w:t>гашена</w:t>
      </w:r>
      <w:r w:rsidR="003240F7" w:rsidRPr="009E10BB">
        <w:rPr>
          <w:rFonts w:ascii="Arial Black" w:hAnsi="Arial Black"/>
          <w:sz w:val="20"/>
          <w:szCs w:val="20"/>
        </w:rPr>
        <w:t>;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вотношениикоторыхвтечениеодногогода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предшествующегоднюподачизаявки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вынесенныйвустановленномзакономпорядкенеобжалуемыйадминистративныйактзаантиконкурентноесоглашениеилизлоупотреблениедоминирующимположениемвсферезакупок</w:t>
      </w:r>
      <w:r w:rsidRPr="009E10BB">
        <w:rPr>
          <w:rFonts w:ascii="Arial Black" w:hAnsi="Arial Black"/>
          <w:sz w:val="20"/>
          <w:szCs w:val="20"/>
        </w:rPr>
        <w:t>;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которыепосостояниюнаденьподачизаявкивключенывсписокучастников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неимеющихправанаучастиевпроцессезакупок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опубликованныйсогласнозаконодательствустран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членовЕвразийскогоэкономическогосоюзао</w:t>
      </w:r>
      <w:r w:rsidR="00F95BB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>6)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которыепосостояниюнаденьподачизаявкивключенывсписокучастников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неимеющихправанаучастиевпроцессезакупок</w:t>
      </w:r>
      <w:r w:rsidRPr="009E10BB">
        <w:rPr>
          <w:rFonts w:ascii="Arial Black" w:hAnsi="Arial Black"/>
          <w:sz w:val="20"/>
          <w:szCs w:val="20"/>
        </w:rPr>
        <w:t>.</w:t>
      </w:r>
    </w:p>
    <w:p w:rsidR="00990561" w:rsidRPr="009E10BB" w:rsidRDefault="00990561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Приэтомеслиучастникбылвключенвпредусмотренныеподпунктами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настоящегопунктаспискипоследняподачизаявки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тоданнаяегозаявканеподлежитотклонению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753E6E" w:rsidRPr="009E10BB" w:rsidRDefault="00753E6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Дляоценкиправанаучастиеучастникдолженпредставитьвзаявкеутвержденноеимписьменноеобъявление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предусмотренноепунктом</w:t>
      </w:r>
      <w:r w:rsidRPr="009E10BB">
        <w:rPr>
          <w:rFonts w:ascii="Arial Black" w:hAnsi="Arial Black"/>
          <w:sz w:val="20"/>
          <w:szCs w:val="20"/>
        </w:rPr>
        <w:t xml:space="preserve"> 2.2.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Помимопредусмотренногонастоящимпунктомобъявленияотучастника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втомчислеотобранногоучастниканемогутбытьистребованыиныедокументыилиобоснованиядляоценкиправанаучастие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Оценочнаякомиссия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оцениваетподлинностьобъявленияучастниканаусловиях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предусмотренныхнастоящимприглашением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BA3554" w:rsidRPr="009E10BB" w:rsidRDefault="00BA355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</w:t>
      </w:r>
      <w:r w:rsidR="003240F7" w:rsidRPr="009E10BB">
        <w:rPr>
          <w:rFonts w:ascii="Arial Black" w:hAnsi="Arial Black"/>
          <w:sz w:val="20"/>
          <w:szCs w:val="20"/>
        </w:rPr>
        <w:t>.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Запрещаетсяодновременноеучастиевнастоящейпроцедуре</w:t>
      </w:r>
      <w:r w:rsidR="00F4264D" w:rsidRPr="009E10BB">
        <w:rPr>
          <w:rFonts w:ascii="Arial Black" w:hAnsi="Arial Black"/>
          <w:sz w:val="20"/>
          <w:szCs w:val="20"/>
        </w:rPr>
        <w:t xml:space="preserve"> (</w:t>
      </w:r>
      <w:r w:rsidR="00DA4643" w:rsidRPr="009E10BB">
        <w:rPr>
          <w:rFonts w:ascii="Arial Black" w:hAnsi="Arial Black" w:cs="Calibri"/>
          <w:sz w:val="20"/>
          <w:szCs w:val="20"/>
        </w:rPr>
        <w:t>нао</w:t>
      </w:r>
      <w:r w:rsidR="00EE7758" w:rsidRPr="009E10BB">
        <w:rPr>
          <w:rFonts w:ascii="Arial Black" w:hAnsi="Arial Black" w:cs="Calibri"/>
          <w:sz w:val="20"/>
          <w:szCs w:val="20"/>
        </w:rPr>
        <w:t>динитотже</w:t>
      </w:r>
      <w:r w:rsidR="00DA4643" w:rsidRPr="009E10BB">
        <w:rPr>
          <w:rFonts w:ascii="Arial Black" w:hAnsi="Arial Black" w:cs="Calibri"/>
          <w:sz w:val="20"/>
          <w:szCs w:val="20"/>
        </w:rPr>
        <w:t>лот</w:t>
      </w:r>
      <w:r w:rsidR="00F4264D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учрежденныхустановленныминастоящимпунктомвзаимосвязаннымилицамии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однимитемжелицом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однимиитемижелицами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илиорганизаций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имеющихпринадлежащуюодномуитомужелицу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однимитемжелицам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долю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пай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вразмереболеепятидесятипроцентов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заисключениемслучаевучастиявпроцессезакупокорганизаций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учрежденныхгосударствомилиобщинами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участиявпорядкесовместнойдеятельности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консорциумом</w:t>
      </w:r>
      <w:r w:rsidRPr="009E10BB">
        <w:rPr>
          <w:rFonts w:ascii="Arial Black" w:hAnsi="Arial Black"/>
          <w:sz w:val="20"/>
          <w:szCs w:val="20"/>
        </w:rPr>
        <w:t>).</w:t>
      </w:r>
    </w:p>
    <w:p w:rsidR="00D5674E" w:rsidRPr="009E10BB" w:rsidRDefault="009F18D0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Посмыслупункта</w:t>
      </w:r>
      <w:r w:rsidRPr="009E10BB">
        <w:rPr>
          <w:rFonts w:ascii="Arial Black" w:hAnsi="Arial Black"/>
          <w:sz w:val="20"/>
          <w:szCs w:val="20"/>
        </w:rPr>
        <w:t xml:space="preserve"> 119 </w:t>
      </w:r>
      <w:r w:rsidRPr="009E10BB">
        <w:rPr>
          <w:rFonts w:ascii="Arial Black" w:hAnsi="Arial Black" w:cs="Calibri"/>
          <w:sz w:val="20"/>
          <w:szCs w:val="20"/>
        </w:rPr>
        <w:t>Порядка</w:t>
      </w:r>
      <w:r w:rsidRPr="009E10BB">
        <w:rPr>
          <w:rFonts w:ascii="Arial Black" w:hAnsi="Arial Black"/>
          <w:sz w:val="20"/>
          <w:szCs w:val="20"/>
        </w:rPr>
        <w:t>: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физическиелицасчитаютсявзаимосвязанными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еслиониявляютсячленамиоднойсемьи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иливедутобщеехозяйстволибозанимаютсясовместнойпредпринимательскойдеятельностью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илидействовалисогласованно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исходяизобщихэкономическихинтересов</w:t>
      </w:r>
      <w:r w:rsidRPr="009E10BB">
        <w:rPr>
          <w:rFonts w:ascii="Arial Black" w:hAnsi="Arial Black"/>
          <w:sz w:val="20"/>
          <w:szCs w:val="20"/>
        </w:rPr>
        <w:t>,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/>
          <w:color w:val="000000"/>
          <w:sz w:val="20"/>
          <w:szCs w:val="20"/>
        </w:rPr>
        <w:t>2)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физическиеиюридическиелицасчитаютсявзаимосвязанными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еслионидействовалисогласованно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исходяизобщихэкономическихинтересов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илиеслиданноефизическоелицолибочленегосемьиявляется</w:t>
      </w:r>
      <w:r w:rsidRPr="009E10BB">
        <w:rPr>
          <w:rFonts w:ascii="Arial Black" w:hAnsi="Arial Black"/>
          <w:color w:val="000000"/>
          <w:sz w:val="20"/>
          <w:szCs w:val="20"/>
        </w:rPr>
        <w:t>: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а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распоряжающимсяболеечемдесятьюпроцентамиакцийданногоюридическоголица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б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лицом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имеющимвозможностьпредопределятьрешенияюридическоголицаиным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незапрещеннымзаконодательствомРеспубликиАрменияобразом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председателемСоветаданногоюридическоголица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заместителемпредседателяСовета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членомСовета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исполнительнымдиректором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егозаместителем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председателемиличленомколлегиальногооргана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осуществляющегофункцииисполнительногооргана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г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сотрудникомюридическоголица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которыйработаетподнепосредственнымруководствомисполнительногодиректоралибоимеетсущественноевлияниеввопросепринятиярешенийорганамиуправленияюридическоголиц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="00E1385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участники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неимеющиестатусафизическоголица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считаютсявзаимосвязанными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>: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lastRenderedPageBreak/>
        <w:t>а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данноелицосправомголосованиявладеетдесятьюиболеепроцентамидающихправоголосаакций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долей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паев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далее</w:t>
      </w:r>
      <w:r w:rsidRPr="009E10BB">
        <w:rPr>
          <w:rFonts w:ascii="Arial Black" w:hAnsi="Arial Black" w:cs="Arial Armenian"/>
          <w:color w:val="000000"/>
          <w:sz w:val="20"/>
          <w:szCs w:val="20"/>
        </w:rPr>
        <w:t>—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другоголица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либовсилусвоегоучастияиливсоответствиисзаключенныммеждуданнымилицамидоговоромимеетвозможностьпредопределятьрешениядругого</w:t>
      </w:r>
      <w:r w:rsidR="002C1982" w:rsidRPr="009E10BB">
        <w:rPr>
          <w:rFonts w:ascii="Arial Black" w:hAnsi="Arial Black" w:cs="Arial"/>
          <w:color w:val="000000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лица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б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акционер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участники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акционеры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либочленыихсемей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еслиучастник</w:t>
      </w:r>
      <w:r w:rsidRPr="009E10BB">
        <w:rPr>
          <w:rFonts w:ascii="Arial Black" w:hAnsi="Arial Black" w:cs="Arial Armenian"/>
          <w:color w:val="000000"/>
          <w:sz w:val="20"/>
          <w:szCs w:val="20"/>
        </w:rPr>
        <w:t>—</w:t>
      </w:r>
      <w:r w:rsidRPr="009E10BB">
        <w:rPr>
          <w:rFonts w:ascii="Arial Black" w:hAnsi="Arial Black" w:cs="Calibri"/>
          <w:color w:val="000000"/>
          <w:sz w:val="20"/>
          <w:szCs w:val="20"/>
        </w:rPr>
        <w:t>физическоелицо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color w:val="000000"/>
          <w:sz w:val="20"/>
          <w:szCs w:val="20"/>
        </w:rPr>
        <w:t>владеющиеболеечемдесятьюпроцентамидающихправоголосаакцийодногоизних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илиимеющиевозможностьиным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незапрещеннымзакономобразомпредопределятьегорешения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имеютправопрямоиликосвенновладеть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втомчисленаоснованиидоговоровкупли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продажи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доверительногоуправления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совместнойдеятельности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илинаоснованиипорученияилидругихсделок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болеечемдесятьюпроцентамидающихправоголосаакцийдругоголица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илиимеютвозможностьпредопределятьрешенияпоследнегоиным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незапрещеннымзаконодательствомРеспубликиАрменияобразом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в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кто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либоизчленовкакого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либоорганауправленияодногоизнихилиизчислалиц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исполняющихподобныеобязанности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атакжечленовихсемейодновременноявляетсячленомкакого</w:t>
      </w:r>
      <w:r w:rsidRPr="009E10BB">
        <w:rPr>
          <w:rFonts w:ascii="Arial Black" w:hAnsi="Arial Black"/>
          <w:color w:val="000000"/>
          <w:sz w:val="20"/>
          <w:szCs w:val="20"/>
        </w:rPr>
        <w:t>-</w:t>
      </w:r>
      <w:r w:rsidRPr="009E10BB">
        <w:rPr>
          <w:rFonts w:ascii="Arial Black" w:hAnsi="Arial Black" w:cs="Calibri"/>
          <w:color w:val="000000"/>
          <w:sz w:val="20"/>
          <w:szCs w:val="20"/>
        </w:rPr>
        <w:t>либоорганауправлениядругоголицаилидругимлицом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исполняющимподобныеобязанности</w:t>
      </w:r>
      <w:r w:rsidRPr="009E10BB">
        <w:rPr>
          <w:rFonts w:ascii="Arial Black" w:hAnsi="Arial Black"/>
          <w:color w:val="000000"/>
          <w:sz w:val="20"/>
          <w:szCs w:val="20"/>
        </w:rPr>
        <w:t>;</w:t>
      </w:r>
    </w:p>
    <w:p w:rsidR="00D5674E" w:rsidRPr="009E10BB" w:rsidRDefault="00D5674E" w:rsidP="00B46D58">
      <w:pPr>
        <w:pStyle w:val="af4"/>
        <w:widowControl w:val="0"/>
        <w:tabs>
          <w:tab w:val="left" w:pos="1134"/>
        </w:tabs>
        <w:spacing w:before="0" w:beforeAutospacing="0" w:after="160" w:afterAutospacing="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г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  <w:r w:rsidR="00E1385B" w:rsidRPr="009E10BB">
        <w:rPr>
          <w:rFonts w:ascii="Arial Black" w:hAnsi="Arial Black"/>
          <w:color w:val="000000"/>
          <w:sz w:val="20"/>
          <w:szCs w:val="20"/>
        </w:rPr>
        <w:tab/>
      </w:r>
      <w:r w:rsidRPr="009E10BB">
        <w:rPr>
          <w:rFonts w:ascii="Arial Black" w:hAnsi="Arial Black" w:cs="Calibri"/>
          <w:color w:val="000000"/>
          <w:sz w:val="20"/>
          <w:szCs w:val="20"/>
        </w:rPr>
        <w:t>онидействовалиилидействуютсогласованно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исходяизобщихэкономическихинтересов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</w:p>
    <w:p w:rsidR="00D5674E" w:rsidRPr="009E10BB" w:rsidRDefault="00D567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color w:val="000000"/>
          <w:sz w:val="20"/>
          <w:szCs w:val="20"/>
        </w:rPr>
      </w:pPr>
      <w:r w:rsidRPr="009E10BB">
        <w:rPr>
          <w:rFonts w:ascii="Arial Black" w:hAnsi="Arial Black" w:cs="Calibri"/>
          <w:color w:val="000000"/>
          <w:sz w:val="20"/>
          <w:szCs w:val="20"/>
        </w:rPr>
        <w:t>Посмыслунастоящегопунктачленамисемьисчитаютсяотец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мать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color w:val="000000"/>
          <w:sz w:val="20"/>
          <w:szCs w:val="20"/>
        </w:rPr>
        <w:t>родителисупруга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color w:val="000000"/>
          <w:sz w:val="20"/>
          <w:szCs w:val="20"/>
        </w:rPr>
        <w:t>бабушка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дедушка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сестра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брат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дети</w:t>
      </w:r>
      <w:r w:rsidRPr="009E10BB">
        <w:rPr>
          <w:rFonts w:ascii="Arial Black" w:hAnsi="Arial Black"/>
          <w:color w:val="00000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color w:val="000000"/>
          <w:sz w:val="20"/>
          <w:szCs w:val="20"/>
        </w:rPr>
        <w:t>супругсестрыилисупругабратаиихдети</w:t>
      </w:r>
      <w:r w:rsidRPr="009E10BB">
        <w:rPr>
          <w:rFonts w:ascii="Arial Black" w:hAnsi="Arial Black"/>
          <w:color w:val="000000"/>
          <w:sz w:val="20"/>
          <w:szCs w:val="20"/>
        </w:rPr>
        <w:t>.</w:t>
      </w:r>
    </w:p>
    <w:p w:rsidR="004175B6" w:rsidRPr="009E10BB" w:rsidRDefault="00163B89" w:rsidP="00163B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Arial Armenia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Участник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вслучаепризнанияотобраннымучастником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всрокиипорядке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установленнымистатьей</w:t>
      </w:r>
      <w:r w:rsidRPr="009E10BB">
        <w:rPr>
          <w:rFonts w:ascii="Arial Black" w:hAnsi="Arial Black"/>
          <w:sz w:val="20"/>
          <w:szCs w:val="20"/>
        </w:rPr>
        <w:t xml:space="preserve"> 35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представляетобеспечениеквалификациивразмере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процентов</w:t>
      </w:r>
      <w:r w:rsidRPr="009E10BB">
        <w:rPr>
          <w:rFonts w:ascii="Arial Black" w:hAnsi="Arial Black"/>
          <w:sz w:val="20"/>
          <w:szCs w:val="20"/>
          <w:vertAlign w:val="superscript"/>
        </w:rPr>
        <w:t>5,1</w:t>
      </w:r>
      <w:r w:rsidRPr="009E10BB">
        <w:rPr>
          <w:rFonts w:ascii="Arial Black" w:hAnsi="Arial Black" w:cs="Calibri"/>
          <w:sz w:val="20"/>
          <w:szCs w:val="20"/>
        </w:rPr>
        <w:t>представленногоимценовогопредложения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Обеспечениеквалификациинепредставляется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еслиотобранныйучастникиливрамкахданнойпроцедурыорганизация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производящаяпоставляемыепоследнимучастникомвкачествеофициальногопредставителятовары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посостояниюнаденьоткрытиязаявокимеетрейтингкредитоспособности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присвоенныйавторитетнымимеждународнымиорганизациями</w:t>
      </w:r>
      <w:r w:rsidRPr="009E10BB">
        <w:rPr>
          <w:rFonts w:ascii="Arial Black" w:hAnsi="Arial Black"/>
          <w:sz w:val="20"/>
          <w:szCs w:val="20"/>
        </w:rPr>
        <w:t xml:space="preserve"> (Fitch, Moodys, Standard &amp; Poor's) </w:t>
      </w:r>
      <w:r w:rsidRPr="009E10BB">
        <w:rPr>
          <w:rFonts w:ascii="Arial Black" w:hAnsi="Arial Black" w:cs="Calibri"/>
          <w:sz w:val="20"/>
          <w:szCs w:val="20"/>
        </w:rPr>
        <w:t>какминимумвразмересуверенногорейтингаРеспубликиАрмения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A6B75" w:rsidRPr="009E10BB" w:rsidRDefault="000A6B75" w:rsidP="00B46D58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2.</w:t>
      </w:r>
      <w:r w:rsidR="00DA4643" w:rsidRPr="009E10BB">
        <w:rPr>
          <w:rFonts w:ascii="Arial Black" w:hAnsi="Arial Black"/>
          <w:sz w:val="20"/>
        </w:rPr>
        <w:t>5</w:t>
      </w:r>
      <w:r w:rsidR="000A15F9" w:rsidRPr="009E10BB">
        <w:rPr>
          <w:rFonts w:ascii="Arial Black" w:hAnsi="Arial Black"/>
          <w:sz w:val="20"/>
        </w:rPr>
        <w:t>.</w:t>
      </w:r>
      <w:r w:rsidR="00F04AA1"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Заключаемыйврамкахнастоящейпроцедурыдоговорможетбытьосуществленпосредствомзаключенияагентскогодоговора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Сторонойагентскогодоговоранеможетявлятьсяучастник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подавшийзаявкусцельюучастиявнастоящейпроцедуре</w:t>
      </w:r>
      <w:r w:rsidR="00C366B6" w:rsidRPr="009E10BB">
        <w:rPr>
          <w:rFonts w:ascii="Arial Black" w:hAnsi="Arial Black"/>
          <w:sz w:val="20"/>
        </w:rPr>
        <w:t>(</w:t>
      </w:r>
      <w:r w:rsidR="00C366B6" w:rsidRPr="009E10BB">
        <w:rPr>
          <w:rFonts w:ascii="Arial Black" w:hAnsi="Arial Black" w:cs="Calibri"/>
          <w:sz w:val="20"/>
        </w:rPr>
        <w:t>наодинитотжелот</w:t>
      </w:r>
      <w:r w:rsidR="00C366B6" w:rsidRPr="009E10BB">
        <w:rPr>
          <w:rFonts w:ascii="Arial Black" w:hAnsi="Arial Black"/>
          <w:sz w:val="20"/>
        </w:rPr>
        <w:t>)</w:t>
      </w:r>
      <w:r w:rsidRPr="009E10BB">
        <w:rPr>
          <w:rFonts w:ascii="Arial Black" w:hAnsi="Arial Black"/>
          <w:sz w:val="20"/>
        </w:rPr>
        <w:t xml:space="preserve">. </w:t>
      </w:r>
    </w:p>
    <w:p w:rsidR="009E07EE" w:rsidRPr="009E10BB" w:rsidRDefault="000A6B75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2.</w:t>
      </w:r>
      <w:r w:rsidR="00C366B6" w:rsidRPr="009E10BB">
        <w:rPr>
          <w:rFonts w:ascii="Arial Black" w:hAnsi="Arial Black"/>
        </w:rPr>
        <w:t>6</w:t>
      </w:r>
      <w:r w:rsidR="000A15F9" w:rsidRPr="009E10BB">
        <w:rPr>
          <w:rFonts w:ascii="Arial Black" w:hAnsi="Arial Black"/>
        </w:rPr>
        <w:t>.</w:t>
      </w:r>
      <w:r w:rsidR="00F04AA1"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Участникимогутучаствоватьвнастоящейпроцедуревпорядкесовместнойдеятельности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консорциумом</w:t>
      </w:r>
      <w:r w:rsidRPr="009E10BB">
        <w:rPr>
          <w:rFonts w:ascii="Arial Black" w:hAnsi="Arial Black"/>
        </w:rPr>
        <w:t xml:space="preserve">). </w:t>
      </w:r>
    </w:p>
    <w:p w:rsidR="000A6B75" w:rsidRPr="009E10BB" w:rsidRDefault="000A6B75" w:rsidP="00B46D58">
      <w:pPr>
        <w:pStyle w:val="23"/>
        <w:widowControl w:val="0"/>
        <w:spacing w:after="160" w:line="240" w:lineRule="auto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Вподобномслучае</w:t>
      </w:r>
      <w:r w:rsidRPr="009E10BB">
        <w:rPr>
          <w:rFonts w:ascii="Arial Black" w:hAnsi="Arial Black"/>
        </w:rPr>
        <w:t>:</w:t>
      </w:r>
    </w:p>
    <w:p w:rsidR="005A405F" w:rsidRPr="009E10BB" w:rsidRDefault="00C366B6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1</w:t>
      </w:r>
      <w:r w:rsidR="000A6B75" w:rsidRPr="009E10BB">
        <w:rPr>
          <w:rFonts w:ascii="Arial Black" w:hAnsi="Arial Black"/>
        </w:rPr>
        <w:t>)</w:t>
      </w:r>
      <w:r w:rsidR="00911F57" w:rsidRPr="009E10BB">
        <w:rPr>
          <w:rFonts w:ascii="Arial Black" w:hAnsi="Arial Black"/>
        </w:rPr>
        <w:tab/>
      </w:r>
      <w:r w:rsidR="000A6B75" w:rsidRPr="009E10BB">
        <w:rPr>
          <w:rFonts w:ascii="Arial Black" w:hAnsi="Arial Black" w:cs="Calibri"/>
        </w:rPr>
        <w:t>ниоднаизсторондоговораосовместнойдеятельностинеможетподатьотдельн</w:t>
      </w:r>
      <w:r w:rsidR="000A6B75" w:rsidRPr="009E10BB">
        <w:rPr>
          <w:rFonts w:ascii="Arial Black" w:hAnsi="Arial Black" w:cs="Calibri"/>
        </w:rPr>
        <w:lastRenderedPageBreak/>
        <w:t>уюзаявкунаоднуитужепроцедуру</w:t>
      </w:r>
      <w:r w:rsidR="00796D4A" w:rsidRPr="009E10BB">
        <w:rPr>
          <w:rFonts w:ascii="Arial Black" w:hAnsi="Arial Black"/>
        </w:rPr>
        <w:t>(</w:t>
      </w:r>
      <w:r w:rsidR="00796D4A" w:rsidRPr="009E10BB">
        <w:rPr>
          <w:rFonts w:ascii="Arial Black" w:hAnsi="Arial Black" w:cs="Calibri"/>
        </w:rPr>
        <w:t>наодинитотжелот</w:t>
      </w:r>
      <w:r w:rsidR="00796D4A" w:rsidRPr="009E10BB">
        <w:rPr>
          <w:rFonts w:ascii="Arial Black" w:hAnsi="Arial Black"/>
        </w:rPr>
        <w:t>)</w:t>
      </w:r>
      <w:r w:rsidR="000A6B75" w:rsidRPr="009E10BB">
        <w:rPr>
          <w:rFonts w:ascii="Arial Black" w:hAnsi="Arial Black"/>
        </w:rPr>
        <w:t xml:space="preserve">. </w:t>
      </w:r>
      <w:r w:rsidR="000A6B75" w:rsidRPr="009E10BB">
        <w:rPr>
          <w:rFonts w:ascii="Arial Black" w:hAnsi="Arial Black" w:cs="Calibri"/>
        </w:rPr>
        <w:t>Вслучаенесоблюдениятребованиянастоящегоабзаца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назаседанииповскрытиюзаявокотклоняютсякакзаявки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поданныевпорядкесовместнойдеятельности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такизаявки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представленныеотдельно</w:t>
      </w:r>
      <w:r w:rsidR="000A6B75" w:rsidRPr="009E10BB">
        <w:rPr>
          <w:rFonts w:ascii="Arial Black" w:hAnsi="Arial Black"/>
        </w:rPr>
        <w:t>.</w:t>
      </w:r>
    </w:p>
    <w:p w:rsidR="00096865" w:rsidRPr="009E10BB" w:rsidRDefault="00C366B6" w:rsidP="008875BE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lang w:val="hy-AM"/>
        </w:rPr>
      </w:pPr>
      <w:r w:rsidRPr="009E10BB">
        <w:rPr>
          <w:rFonts w:ascii="Arial Black" w:hAnsi="Arial Black"/>
        </w:rPr>
        <w:t>2</w:t>
      </w:r>
      <w:r w:rsidR="000A6B75" w:rsidRPr="009E10BB">
        <w:rPr>
          <w:rFonts w:ascii="Arial Black" w:hAnsi="Arial Black"/>
        </w:rPr>
        <w:t>)</w:t>
      </w:r>
      <w:r w:rsidR="00911F57" w:rsidRPr="009E10BB">
        <w:rPr>
          <w:rFonts w:ascii="Arial Black" w:hAnsi="Arial Black"/>
        </w:rPr>
        <w:tab/>
      </w:r>
      <w:r w:rsidR="000A6B75" w:rsidRPr="009E10BB">
        <w:rPr>
          <w:rFonts w:ascii="Arial Black" w:hAnsi="Arial Black" w:cs="Calibri"/>
        </w:rPr>
        <w:t>Участникинесутсовместнуюисолидарнуюответственность</w:t>
      </w:r>
      <w:r w:rsidR="000A6B75" w:rsidRPr="009E10BB">
        <w:rPr>
          <w:rFonts w:ascii="Arial Black" w:hAnsi="Arial Black"/>
        </w:rPr>
        <w:t xml:space="preserve">. </w:t>
      </w:r>
      <w:r w:rsidR="000A6B75" w:rsidRPr="009E10BB">
        <w:rPr>
          <w:rFonts w:ascii="Arial Black" w:hAnsi="Arial Black" w:cs="Calibri"/>
        </w:rPr>
        <w:t>Приэтомвслучаевыходачленаконсорциумаизегосоставадоговор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заключенныйзаказчикомсконсорциумом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расторгаетсяводностороннемпорядке</w:t>
      </w:r>
      <w:r w:rsidR="000A6B75" w:rsidRPr="009E10BB">
        <w:rPr>
          <w:rFonts w:ascii="Arial Black" w:hAnsi="Arial Black"/>
        </w:rPr>
        <w:t xml:space="preserve">, </w:t>
      </w:r>
      <w:r w:rsidR="000A6B75" w:rsidRPr="009E10BB">
        <w:rPr>
          <w:rFonts w:ascii="Arial Black" w:hAnsi="Arial Black" w:cs="Calibri"/>
        </w:rPr>
        <w:t>ивотношениичленовконсорциумаприменяютсяпредусмотренныедоговороммерыответственности</w:t>
      </w:r>
      <w:r w:rsidR="000A6B75" w:rsidRPr="009E10BB">
        <w:rPr>
          <w:rFonts w:ascii="Arial Black" w:hAnsi="Arial Black"/>
        </w:rPr>
        <w:t>.</w:t>
      </w:r>
    </w:p>
    <w:p w:rsidR="00096865" w:rsidRPr="009E10BB" w:rsidRDefault="00ED2352" w:rsidP="00B46D58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3.</w:t>
      </w:r>
      <w:r w:rsidR="002B32D6" w:rsidRPr="009E10BB">
        <w:rPr>
          <w:rFonts w:ascii="Arial Black" w:hAnsi="Arial Black" w:cs="Calibri"/>
          <w:b/>
          <w:sz w:val="20"/>
          <w:szCs w:val="20"/>
        </w:rPr>
        <w:t>РАЗЪЯСНЕНИЕПРИГЛАШЕНИЯ</w:t>
      </w:r>
      <w:r w:rsidRPr="009E10BB">
        <w:rPr>
          <w:rFonts w:ascii="Arial Black" w:hAnsi="Arial Black"/>
          <w:b/>
          <w:sz w:val="20"/>
          <w:szCs w:val="20"/>
        </w:rPr>
        <w:br/>
      </w:r>
      <w:r w:rsidR="002B32D6" w:rsidRPr="009E10BB">
        <w:rPr>
          <w:rFonts w:ascii="Arial Black" w:hAnsi="Arial Black" w:cs="Calibri"/>
          <w:b/>
          <w:sz w:val="20"/>
          <w:szCs w:val="20"/>
        </w:rPr>
        <w:t>ИПОРЯДОКВНЕСЕНИЯИЗМЕНЕНИЯВПРИГЛАШЕНИЕ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3.1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Согласностатье</w:t>
      </w:r>
      <w:r w:rsidRPr="009E10BB">
        <w:rPr>
          <w:rFonts w:ascii="Arial Black" w:hAnsi="Arial Black"/>
          <w:sz w:val="20"/>
          <w:szCs w:val="20"/>
        </w:rPr>
        <w:t xml:space="preserve"> 29 </w:t>
      </w:r>
      <w:r w:rsidRPr="009E10BB">
        <w:rPr>
          <w:rFonts w:ascii="Arial Black" w:hAnsi="Arial Black" w:cs="Calibri"/>
          <w:sz w:val="20"/>
          <w:szCs w:val="20"/>
        </w:rPr>
        <w:t>Законаучастниквправетребоватьотзаказчикаразъясненияприглашения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Участникимеетправо</w:t>
      </w:r>
      <w:r w:rsidR="006735A4" w:rsidRPr="009E10BB">
        <w:rPr>
          <w:rFonts w:ascii="Arial Black" w:hAnsi="Arial Black" w:cs="Calibri"/>
          <w:sz w:val="20"/>
          <w:szCs w:val="20"/>
        </w:rPr>
        <w:t>вписьменнойформе</w:t>
      </w:r>
      <w:r w:rsidRPr="009E10BB">
        <w:rPr>
          <w:rFonts w:ascii="Arial Black" w:hAnsi="Arial Black" w:cs="Calibri"/>
          <w:sz w:val="20"/>
          <w:szCs w:val="20"/>
        </w:rPr>
        <w:t>требоватьоткомиссииразъясненияприглашениякакминимумзапятькалендарныхднядоистеченияокончательногосрокаподачизаявок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Комиссия</w:t>
      </w:r>
      <w:r w:rsidR="0021589C" w:rsidRPr="009E10BB">
        <w:rPr>
          <w:rFonts w:ascii="Arial Black" w:hAnsi="Arial Black" w:cs="Calibri"/>
          <w:sz w:val="20"/>
          <w:szCs w:val="20"/>
        </w:rPr>
        <w:t>вписьменнойформе</w:t>
      </w:r>
      <w:r w:rsidRPr="009E10BB">
        <w:rPr>
          <w:rFonts w:ascii="Arial Black" w:hAnsi="Arial Black" w:cs="Calibri"/>
          <w:sz w:val="20"/>
          <w:szCs w:val="20"/>
        </w:rPr>
        <w:t>предоставляетразъяснениепредставившемузапросучастникувтечениедвухкалендарныхдней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следующихзаднемполучениязапроса</w:t>
      </w:r>
      <w:r w:rsidR="000B3864" w:rsidRPr="009E10BB">
        <w:rPr>
          <w:rStyle w:val="af6"/>
          <w:rFonts w:ascii="Arial Black" w:hAnsi="Arial Black"/>
          <w:sz w:val="20"/>
          <w:szCs w:val="20"/>
        </w:rPr>
        <w:footnoteReference w:customMarkFollows="1" w:id="2"/>
        <w:t>5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3.2.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Вденьпредоставленияразъясненияобъявлениеозапросеио</w:t>
      </w:r>
      <w:r w:rsidR="00775FAF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содержанииразъясненияопубликовываетсявподразделе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Объявленияотносительноразъясненийприглашений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раздела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Объявленияо</w:t>
      </w:r>
      <w:r w:rsidR="00775FAF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закупках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бюллетеня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действующегонасайте</w:t>
      </w:r>
      <w:r w:rsidRPr="009E10BB">
        <w:rPr>
          <w:rFonts w:ascii="Arial Black" w:hAnsi="Arial Black"/>
          <w:sz w:val="20"/>
          <w:szCs w:val="20"/>
        </w:rPr>
        <w:t xml:space="preserve"> www.procurement.am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 xml:space="preserve"> - </w:t>
      </w:r>
      <w:r w:rsidRPr="009E10BB">
        <w:rPr>
          <w:rFonts w:ascii="Arial Black" w:hAnsi="Arial Black" w:cs="Calibri"/>
          <w:sz w:val="20"/>
          <w:szCs w:val="20"/>
        </w:rPr>
        <w:t>бюллетень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безуказанияданныхучастника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совершившегозапрос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462E00" w:rsidRPr="009E10BB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3.3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Разъяснениянепредоставляется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еслизапроспредставленс</w:t>
      </w:r>
      <w:r w:rsidRPr="009E10BB">
        <w:rPr>
          <w:rFonts w:ascii="Arial Black" w:hAnsi="Arial Black" w:cs="Arial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нарушениемустановленногонастоящимразделомсрока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еслизапросвыходитзарамкисодержаниянастоящегоПриглашения</w:t>
      </w:r>
      <w:r w:rsidR="00791FE4" w:rsidRPr="009E10BB">
        <w:rPr>
          <w:rFonts w:ascii="Arial Black" w:hAnsi="Arial Black"/>
          <w:sz w:val="20"/>
          <w:szCs w:val="20"/>
        </w:rPr>
        <w:t xml:space="preserve">, </w:t>
      </w:r>
      <w:r w:rsidR="00791FE4" w:rsidRPr="009E10BB">
        <w:rPr>
          <w:rFonts w:ascii="Arial Black" w:hAnsi="Arial Black" w:cs="Calibri"/>
          <w:sz w:val="20"/>
          <w:szCs w:val="20"/>
        </w:rPr>
        <w:t>илиеслизапроскасаетсясоответствиятехническиххарактеристикпредлагаемых</w:t>
      </w:r>
      <w:r w:rsidR="00A14672" w:rsidRPr="009E10BB">
        <w:rPr>
          <w:rFonts w:ascii="Arial Black" w:hAnsi="Arial Black" w:cs="Calibri"/>
          <w:sz w:val="20"/>
          <w:szCs w:val="20"/>
        </w:rPr>
        <w:t>у</w:t>
      </w:r>
      <w:r w:rsidR="00791FE4" w:rsidRPr="009E10BB">
        <w:rPr>
          <w:rFonts w:ascii="Arial Black" w:hAnsi="Arial Black" w:cs="Calibri"/>
          <w:sz w:val="20"/>
          <w:szCs w:val="20"/>
        </w:rPr>
        <w:t>частникомтоваровтехническимхарактеристикам</w:t>
      </w:r>
      <w:r w:rsidR="00791FE4" w:rsidRPr="009E10BB">
        <w:rPr>
          <w:rFonts w:ascii="Arial Black" w:hAnsi="Arial Black"/>
          <w:sz w:val="20"/>
          <w:szCs w:val="20"/>
        </w:rPr>
        <w:t xml:space="preserve">, </w:t>
      </w:r>
      <w:r w:rsidR="00791FE4" w:rsidRPr="009E10BB">
        <w:rPr>
          <w:rFonts w:ascii="Arial Black" w:hAnsi="Arial Black" w:cs="Calibri"/>
          <w:sz w:val="20"/>
          <w:szCs w:val="20"/>
        </w:rPr>
        <w:t>предусмотреннымнастоящимприглашением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Приэтомучастниквписьменнойформеуведомляетсяобоснованияхнепредоставленияразъяснениявтечениедвухкалендарныхдней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следующихзаднемполучениязапроса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</w:rPr>
        <w:t>3.4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Вприглашениемогутбытьвнесеныизмененияминимумзапятькалендарныхднейдоистеченияокончательногосрокаподачизаявок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lastRenderedPageBreak/>
        <w:t>Втечениетрехкалендарныхдней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следующихзаднемвнесенияизменения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вбюллетенеопубликовываетсяобъявлениеовнесенииизмененийиусловияхихпредоставления</w:t>
      </w:r>
      <w:r w:rsidRPr="009E10BB">
        <w:rPr>
          <w:rFonts w:ascii="Arial Black" w:hAnsi="Arial Black"/>
          <w:sz w:val="20"/>
          <w:szCs w:val="20"/>
        </w:rPr>
        <w:t>.</w:t>
      </w:r>
      <w:r w:rsidR="00F53DF8" w:rsidRPr="009E10BB">
        <w:rPr>
          <w:rFonts w:ascii="Arial Black" w:hAnsi="Arial Black"/>
          <w:sz w:val="20"/>
          <w:szCs w:val="20"/>
          <w:vertAlign w:val="superscript"/>
          <w:lang w:val="hy-AM"/>
        </w:rPr>
        <w:t>5</w:t>
      </w:r>
    </w:p>
    <w:p w:rsidR="002D7D70" w:rsidRPr="009E10BB" w:rsidRDefault="002D7D70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 w:cs="Arial Unicode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  <w:lang w:val="hy-AM"/>
        </w:rPr>
        <w:t>3.5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Кажд</w:t>
      </w:r>
      <w:r w:rsidR="00F9791A" w:rsidRPr="009E10BB">
        <w:rPr>
          <w:rFonts w:ascii="Arial Black" w:hAnsi="Arial Black" w:cs="Calibri"/>
          <w:sz w:val="20"/>
          <w:szCs w:val="20"/>
        </w:rPr>
        <w:t>оелиц</w:t>
      </w:r>
      <w:r w:rsidR="00CA1F39" w:rsidRPr="009E10BB">
        <w:rPr>
          <w:rFonts w:ascii="Arial Black" w:hAnsi="Arial Black" w:cs="Calibri"/>
          <w:sz w:val="20"/>
          <w:szCs w:val="20"/>
        </w:rPr>
        <w:t>о</w:t>
      </w:r>
      <w:r w:rsidR="00CA1F39" w:rsidRPr="009E10BB">
        <w:rPr>
          <w:rFonts w:ascii="Arial Black" w:hAnsi="Arial Black" w:cs="Calibri"/>
          <w:sz w:val="20"/>
          <w:szCs w:val="20"/>
          <w:lang w:val="hy-AM"/>
        </w:rPr>
        <w:t>безуказанияимени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доистечениясрока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установленногодлявнесенияизмененийвприглашение</w:t>
      </w:r>
      <w:r w:rsidR="00F9791A"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="00F9791A" w:rsidRPr="009E10BB">
        <w:rPr>
          <w:rFonts w:ascii="Arial Black" w:hAnsi="Arial Black" w:cs="Calibri"/>
          <w:sz w:val="20"/>
          <w:szCs w:val="20"/>
        </w:rPr>
        <w:t>имеетправо</w:t>
      </w:r>
      <w:r w:rsidR="00F9791A" w:rsidRPr="009E10BB">
        <w:rPr>
          <w:rFonts w:ascii="Arial Black" w:hAnsi="Arial Black" w:cs="Calibri"/>
          <w:sz w:val="20"/>
          <w:szCs w:val="20"/>
          <w:lang w:val="hy-AM"/>
        </w:rPr>
        <w:t>поэлектроннойпочтепредставитьсекретарюоценочнойкомиссииобоснованияпохарактеристикампредметазакупкиустановленнымприглашениемсточкизренияпредусмотренныхЗакономтребованийобеспеченияконкуренциииисключениядискриминации</w:t>
      </w:r>
      <w:r w:rsidR="00023F8F" w:rsidRPr="009E10BB">
        <w:rPr>
          <w:rFonts w:ascii="Arial Black" w:hAnsi="Arial Black"/>
          <w:sz w:val="20"/>
          <w:szCs w:val="20"/>
        </w:rPr>
        <w:t>.</w:t>
      </w:r>
      <w:r w:rsidR="00750FFF" w:rsidRPr="009E10BB">
        <w:rPr>
          <w:rFonts w:ascii="Arial Black" w:hAnsi="Arial Black" w:cs="Calibri"/>
          <w:sz w:val="20"/>
          <w:szCs w:val="20"/>
          <w:lang w:val="hy-AM"/>
        </w:rPr>
        <w:t>Вслучаепризнанияпредставленныхобоснованийприемлемымиоценочнаякомиссиявустановленныйсроквноситобусловленныеимиизменениявприглашение</w:t>
      </w:r>
      <w:r w:rsidR="00750FFF" w:rsidRPr="009E10BB">
        <w:rPr>
          <w:rFonts w:ascii="Arial Black" w:hAnsi="Arial Black"/>
          <w:sz w:val="20"/>
          <w:szCs w:val="20"/>
          <w:lang w:val="hy-AM"/>
        </w:rPr>
        <w:t>.</w:t>
      </w:r>
    </w:p>
    <w:p w:rsidR="00096865" w:rsidRPr="009E10BB" w:rsidRDefault="00096865" w:rsidP="00B46D58">
      <w:pPr>
        <w:widowControl w:val="0"/>
        <w:tabs>
          <w:tab w:val="left" w:pos="1134"/>
        </w:tabs>
        <w:autoSpaceDE w:val="0"/>
        <w:autoSpaceDN w:val="0"/>
        <w:adjustRightInd w:val="0"/>
        <w:spacing w:after="160"/>
        <w:ind w:firstLine="567"/>
        <w:jc w:val="both"/>
        <w:rPr>
          <w:rFonts w:ascii="Arial Black" w:hAnsi="Arial Black" w:cs="Arial Unicode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E648D1" w:rsidRPr="009E10BB">
        <w:rPr>
          <w:rFonts w:ascii="Arial Black" w:hAnsi="Arial Black"/>
          <w:sz w:val="20"/>
          <w:szCs w:val="20"/>
          <w:lang w:val="hy-AM"/>
        </w:rPr>
        <w:t>6</w:t>
      </w:r>
      <w:r w:rsidR="000A15F9" w:rsidRPr="009E10BB">
        <w:rPr>
          <w:rFonts w:ascii="Arial Black" w:hAnsi="Arial Black"/>
          <w:sz w:val="20"/>
          <w:szCs w:val="20"/>
        </w:rPr>
        <w:t>.</w:t>
      </w:r>
      <w:r w:rsidR="00ED235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Привнесенииизмененийвприглашениеокончательныйсрокподачизаявокисчисляетсясодняопубликованиявбюллетенеобъявленияоб</w:t>
      </w:r>
      <w:r w:rsidR="00775FAF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этихизменениях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Вэтомслучаеучастникиобязаныпродлитьсрокдействияпредставленногоимиобеспечениязаявкиилипредставитьновоеобеспечениезаявки</w:t>
      </w:r>
      <w:r w:rsidR="003E40A7" w:rsidRPr="009E10BB">
        <w:rPr>
          <w:rStyle w:val="af6"/>
          <w:rFonts w:ascii="Arial Black" w:hAnsi="Arial Black"/>
          <w:sz w:val="20"/>
          <w:szCs w:val="20"/>
        </w:rPr>
        <w:footnoteReference w:customMarkFollows="1" w:id="3"/>
        <w:t>6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96865" w:rsidRPr="009E10BB" w:rsidRDefault="00955A1E" w:rsidP="00B46D58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4. </w:t>
      </w:r>
      <w:r w:rsidRPr="009E10BB">
        <w:rPr>
          <w:rFonts w:ascii="Arial Black" w:hAnsi="Arial Black" w:cs="Calibri"/>
          <w:b/>
          <w:sz w:val="20"/>
          <w:szCs w:val="20"/>
        </w:rPr>
        <w:t>ПОРЯДОКПОДАЧИЗАЯВКИ</w:t>
      </w:r>
    </w:p>
    <w:p w:rsidR="00096865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4.1</w:t>
      </w:r>
      <w:r w:rsidR="00A34DFE" w:rsidRPr="009E10BB">
        <w:rPr>
          <w:rFonts w:ascii="Arial Black" w:hAnsi="Arial Black"/>
          <w:sz w:val="20"/>
          <w:szCs w:val="20"/>
        </w:rPr>
        <w:t>.</w:t>
      </w:r>
      <w:r w:rsidR="009C7913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ДляучастиявнастоящейпроцедуреучастникподаетзаявкувКомиссию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Заявка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этопредложение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представляемоеучастникомнаоснованиинастоящегоПриглашения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486B55" w:rsidRPr="009E10BB" w:rsidRDefault="00096865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Участникможетподатьзаявкукакдлякаждоголота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такидлянесколькихиливсехлотов</w:t>
      </w:r>
      <w:r w:rsidRPr="009E10BB">
        <w:rPr>
          <w:rFonts w:ascii="Arial Black" w:hAnsi="Arial Black"/>
        </w:rPr>
        <w:t>.</w:t>
      </w:r>
    </w:p>
    <w:p w:rsidR="00096865" w:rsidRPr="009E10BB" w:rsidRDefault="000946A3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 w:cs="Calibri"/>
        </w:rPr>
        <w:t>Заявкаподаетсядоистечениясрока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установленногодляэтогонастоящимПриглашением</w:t>
      </w:r>
      <w:r w:rsidRPr="009E10BB">
        <w:rPr>
          <w:rFonts w:ascii="Arial Black" w:hAnsi="Arial Black"/>
        </w:rPr>
        <w:t>.</w:t>
      </w:r>
    </w:p>
    <w:p w:rsidR="00096865" w:rsidRPr="009E10BB" w:rsidRDefault="000946A3" w:rsidP="00B46D58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Порядокподготовкизаявкиописанвчасти</w:t>
      </w:r>
      <w:r w:rsidRPr="009E10BB">
        <w:rPr>
          <w:rFonts w:ascii="Arial Black" w:hAnsi="Arial Black"/>
        </w:rPr>
        <w:t xml:space="preserve"> 2 </w:t>
      </w:r>
      <w:r w:rsidRPr="009E10BB">
        <w:rPr>
          <w:rFonts w:ascii="Arial Black" w:hAnsi="Arial Black" w:cs="Calibri"/>
        </w:rPr>
        <w:t>настоящегоприглашения</w:t>
      </w:r>
      <w:r w:rsidRPr="009E10BB">
        <w:rPr>
          <w:rFonts w:ascii="Arial Black" w:hAnsi="Arial Black"/>
        </w:rPr>
        <w:t xml:space="preserve"> - </w:t>
      </w:r>
      <w:r w:rsidRPr="009E10BB">
        <w:rPr>
          <w:rFonts w:ascii="Arial Black" w:hAnsi="Arial Black" w:cs="Calibri"/>
        </w:rPr>
        <w:t>винструкциипоподготовкезаявокна</w:t>
      </w:r>
      <w:r w:rsidR="00B4502F" w:rsidRPr="009E10BB">
        <w:rPr>
          <w:rFonts w:ascii="Arial Black" w:hAnsi="Arial Black" w:cs="Calibri"/>
        </w:rPr>
        <w:t>запроскотировки</w:t>
      </w:r>
      <w:r w:rsidRPr="009E10BB">
        <w:rPr>
          <w:rFonts w:ascii="Arial Black" w:hAnsi="Arial Black"/>
        </w:rPr>
        <w:t>.</w:t>
      </w:r>
    </w:p>
    <w:p w:rsidR="001C7BCE" w:rsidRPr="009E10BB" w:rsidRDefault="001C7BCE" w:rsidP="001C7BCE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4"/>
          <w:szCs w:val="24"/>
        </w:rPr>
      </w:pPr>
      <w:r w:rsidRPr="009E10BB">
        <w:rPr>
          <w:rFonts w:ascii="Arial Black" w:hAnsi="Arial Black"/>
          <w:sz w:val="24"/>
          <w:szCs w:val="24"/>
        </w:rPr>
        <w:t>4.2.</w:t>
      </w:r>
      <w:r w:rsidRPr="009E10BB">
        <w:rPr>
          <w:rFonts w:ascii="Arial Black" w:hAnsi="Arial Black"/>
          <w:sz w:val="24"/>
          <w:szCs w:val="24"/>
        </w:rPr>
        <w:tab/>
      </w:r>
      <w:r w:rsidRPr="009E10BB">
        <w:rPr>
          <w:rFonts w:ascii="Arial Black" w:hAnsi="Arial Black" w:cs="Calibri"/>
          <w:sz w:val="24"/>
          <w:szCs w:val="24"/>
        </w:rPr>
        <w:t>Заявкинапроцедурунеобходимопредставитьвкомиссиюпоадресу</w:t>
      </w:r>
      <w:r w:rsidR="00880C86" w:rsidRPr="009E10BB">
        <w:rPr>
          <w:rFonts w:ascii="Arial Black" w:hAnsi="Arial Black" w:cs="Calibri"/>
        </w:rPr>
        <w:t>адресу</w:t>
      </w:r>
      <w:r w:rsidR="00BD744F" w:rsidRPr="009E10BB">
        <w:rPr>
          <w:rFonts w:ascii="Arial Black" w:hAnsi="Arial Black"/>
          <w:spacing w:val="6"/>
        </w:rPr>
        <w:t xml:space="preserve">Армавирский район. Мецаморская община, гр. Административный центр Мецамор, дом 1, 2-й этаж, ОНО "Благоустройство Мецамора" </w:t>
      </w:r>
      <w:r w:rsidR="00074939" w:rsidRPr="009E10BB">
        <w:rPr>
          <w:rFonts w:ascii="Arial Black" w:hAnsi="Arial Black"/>
          <w:spacing w:val="6"/>
        </w:rPr>
        <w:t>ремонтностроительный отдел</w:t>
      </w:r>
      <w:r w:rsidRPr="009E10BB">
        <w:rPr>
          <w:rFonts w:ascii="Arial Black" w:hAnsi="Arial Black" w:cs="Calibri"/>
          <w:sz w:val="22"/>
          <w:szCs w:val="22"/>
        </w:rPr>
        <w:t>непозднее</w:t>
      </w:r>
      <w:r w:rsidRPr="009E10BB">
        <w:rPr>
          <w:rFonts w:ascii="Arial Black" w:hAnsi="Arial Black"/>
          <w:sz w:val="22"/>
          <w:szCs w:val="22"/>
        </w:rPr>
        <w:t xml:space="preserve">, </w:t>
      </w:r>
      <w:r w:rsidRPr="009E10BB">
        <w:rPr>
          <w:rFonts w:ascii="Arial Black" w:hAnsi="Arial Black" w:cs="Calibri"/>
          <w:sz w:val="22"/>
          <w:szCs w:val="22"/>
        </w:rPr>
        <w:t>чем</w:t>
      </w:r>
      <w:r w:rsidRPr="009E10BB">
        <w:rPr>
          <w:rFonts w:ascii="Arial Black" w:hAnsi="Arial Black"/>
          <w:b/>
          <w:sz w:val="22"/>
          <w:szCs w:val="22"/>
        </w:rPr>
        <w:t>"</w:t>
      </w:r>
      <w:r w:rsidR="00BD744F" w:rsidRPr="009E10BB">
        <w:rPr>
          <w:rFonts w:ascii="Arial Black" w:hAnsi="Arial Black"/>
          <w:b/>
          <w:sz w:val="22"/>
          <w:szCs w:val="22"/>
        </w:rPr>
        <w:t>11</w:t>
      </w:r>
      <w:r w:rsidR="00BD744F" w:rsidRPr="009E10BB">
        <w:rPr>
          <w:rFonts w:ascii="Arial Black" w:hAnsi="Arial Black"/>
          <w:b/>
          <w:color w:val="000000"/>
          <w:sz w:val="22"/>
          <w:szCs w:val="22"/>
        </w:rPr>
        <w:t>:15</w:t>
      </w:r>
      <w:r w:rsidRPr="009E10BB">
        <w:rPr>
          <w:rFonts w:ascii="Arial Black" w:hAnsi="Arial Black"/>
          <w:b/>
          <w:sz w:val="22"/>
          <w:szCs w:val="22"/>
        </w:rPr>
        <w:t xml:space="preserve">" </w:t>
      </w:r>
      <w:r w:rsidRPr="009E10BB">
        <w:rPr>
          <w:rFonts w:ascii="Arial Black" w:hAnsi="Arial Black" w:cs="Calibri"/>
          <w:b/>
          <w:sz w:val="22"/>
          <w:szCs w:val="22"/>
        </w:rPr>
        <w:t>часов</w:t>
      </w:r>
      <w:r w:rsidRPr="009E10BB">
        <w:rPr>
          <w:rFonts w:ascii="Arial Black" w:hAnsi="Arial Black"/>
          <w:b/>
          <w:sz w:val="22"/>
          <w:szCs w:val="22"/>
        </w:rPr>
        <w:t xml:space="preserve"> "</w:t>
      </w:r>
      <w:r w:rsidR="00A42CEF">
        <w:rPr>
          <w:rFonts w:ascii="Arial Black" w:hAnsi="Arial Black"/>
          <w:b/>
          <w:sz w:val="22"/>
          <w:szCs w:val="22"/>
        </w:rPr>
        <w:t>7</w:t>
      </w:r>
      <w:r w:rsidRPr="009E10BB">
        <w:rPr>
          <w:rFonts w:ascii="Arial Black" w:hAnsi="Arial Black" w:cs="Arial Armenian"/>
          <w:b/>
          <w:sz w:val="22"/>
          <w:szCs w:val="22"/>
        </w:rPr>
        <w:t>”</w:t>
      </w:r>
      <w:r w:rsidRPr="009E10BB">
        <w:rPr>
          <w:rFonts w:ascii="Arial Black" w:hAnsi="Arial Black"/>
          <w:b/>
          <w:sz w:val="22"/>
          <w:szCs w:val="22"/>
        </w:rPr>
        <w:t>-</w:t>
      </w:r>
      <w:r w:rsidRPr="009E10BB">
        <w:rPr>
          <w:rFonts w:ascii="Arial Black" w:hAnsi="Arial Black" w:cs="Calibri"/>
          <w:b/>
        </w:rPr>
        <w:t>годня</w:t>
      </w:r>
      <w:r w:rsidRPr="009E10BB">
        <w:rPr>
          <w:rFonts w:ascii="Arial Black" w:hAnsi="Arial Black" w:cs="Calibri"/>
          <w:sz w:val="24"/>
          <w:szCs w:val="24"/>
        </w:rPr>
        <w:t>днясдатыопубликованиявбюллетенеобъявленияиприглашениянанастоящуюпроцедуру</w:t>
      </w:r>
      <w:r w:rsidRPr="009E10BB">
        <w:rPr>
          <w:rFonts w:ascii="Arial Black" w:hAnsi="Arial Black"/>
          <w:sz w:val="24"/>
          <w:szCs w:val="24"/>
        </w:rPr>
        <w:t xml:space="preserve">. </w:t>
      </w:r>
    </w:p>
    <w:p w:rsidR="00A80ECD" w:rsidRPr="009E10BB" w:rsidRDefault="00A80ECD" w:rsidP="00163B89">
      <w:pPr>
        <w:pStyle w:val="a3"/>
        <w:widowControl w:val="0"/>
        <w:spacing w:after="160" w:line="240" w:lineRule="auto"/>
        <w:ind w:firstLine="0"/>
        <w:rPr>
          <w:rFonts w:ascii="Arial Black" w:hAnsi="Arial Black"/>
          <w:i w:val="0"/>
        </w:rPr>
      </w:pPr>
      <w:r w:rsidRPr="009E10BB">
        <w:rPr>
          <w:rFonts w:ascii="Arial Black" w:eastAsia="Arial Unicode MS" w:hAnsi="Arial Black" w:cs="Calibri"/>
          <w:i w:val="0"/>
        </w:rPr>
        <w:t>Заявкинапроцедуруполучаетивжурналерегистрациизаявокрегистрирует</w:t>
      </w:r>
      <w:r w:rsidRPr="009E10BB">
        <w:rPr>
          <w:rFonts w:ascii="Arial Black" w:hAnsi="Arial Black" w:cs="Calibri"/>
          <w:i w:val="0"/>
        </w:rPr>
        <w:t>секретарькомиссии</w:t>
      </w:r>
      <w:r w:rsidR="00710718" w:rsidRPr="00710718">
        <w:rPr>
          <w:rFonts w:ascii="Arial Black" w:hAnsi="Arial Black" w:cs="Calibri"/>
          <w:i w:val="0"/>
        </w:rPr>
        <w:t>А.ЕНОКЯН</w:t>
      </w:r>
      <w:bookmarkStart w:id="0" w:name="_GoBack"/>
      <w:bookmarkEnd w:id="0"/>
      <w:r w:rsidR="001952C6"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Секретарькомиссиирегистрируетзаявкивжурналерегистрациипоочередностиихполучения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суказаниемвжурналерегистрацииномерарегистрации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датыивремени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Потребованиюучастникаобэтомвыдаетсясправка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Заявки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поданныепослеистеченияокончательногосрокаподачизаявок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вжурналерегистрациинерегистрируются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ивтечениедвухрабочихдней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следующихзаднемихполучения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возвращаютсясекретарем</w:t>
      </w:r>
      <w:r w:rsidRPr="009E10BB">
        <w:rPr>
          <w:rFonts w:ascii="Arial Black" w:hAnsi="Arial Black"/>
          <w:i w:val="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4.3.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Взаявкеучастникпредставляет</w:t>
      </w:r>
      <w:r w:rsidRPr="009E10BB">
        <w:rPr>
          <w:rFonts w:ascii="Arial Black" w:hAnsi="Arial Black"/>
        </w:rPr>
        <w:t>: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 xml:space="preserve">1) </w:t>
      </w:r>
      <w:r w:rsidRPr="009E10BB">
        <w:rPr>
          <w:rFonts w:ascii="Arial Black" w:hAnsi="Arial Black" w:cs="Calibri"/>
          <w:sz w:val="20"/>
          <w:szCs w:val="20"/>
        </w:rPr>
        <w:t>утвержденноеимзаявление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объявление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предусмотренноепунктом</w:t>
      </w:r>
      <w:r w:rsidRPr="009E10BB">
        <w:rPr>
          <w:rFonts w:ascii="Arial Black" w:hAnsi="Arial Black"/>
          <w:sz w:val="20"/>
          <w:szCs w:val="20"/>
        </w:rPr>
        <w:t xml:space="preserve"> 2.1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настоящегоприглашенияуказавадресэлектроннойпочты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учетныйномерналогоплательщика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адресдеятельностииномертелефона</w:t>
      </w:r>
      <w:r w:rsidRPr="009E10BB">
        <w:rPr>
          <w:rFonts w:ascii="Arial Black" w:hAnsi="Arial Black"/>
          <w:sz w:val="20"/>
          <w:szCs w:val="20"/>
        </w:rPr>
        <w:t xml:space="preserve"> , </w:t>
      </w:r>
      <w:r w:rsidRPr="009E10BB">
        <w:rPr>
          <w:rFonts w:ascii="Arial Black" w:hAnsi="Arial Black" w:cs="Calibri"/>
          <w:sz w:val="20"/>
          <w:szCs w:val="20"/>
        </w:rPr>
        <w:t>котороевключает</w:t>
      </w:r>
      <w:r w:rsidRPr="009E10BB">
        <w:rPr>
          <w:rFonts w:ascii="Arial Black" w:hAnsi="Arial Black"/>
          <w:sz w:val="20"/>
          <w:szCs w:val="20"/>
        </w:rPr>
        <w:t>: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подтверждениеосоответствиисвоихданныхтребованиямправанаучастие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установленнымнастоящимприглашением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подтверждениеобобязательствепредоставленияобеспеченияквалификациивразмерепредставленногоценовогопредложениявпорядкеисроки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установленныепунктом</w:t>
      </w:r>
      <w:r w:rsidRPr="009E10BB">
        <w:rPr>
          <w:rFonts w:ascii="Arial Black" w:hAnsi="Arial Black"/>
          <w:sz w:val="20"/>
          <w:szCs w:val="20"/>
        </w:rPr>
        <w:t xml:space="preserve"> 2.4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настоящегоприглашениявслучаепризнанияотобраннымучастником</w:t>
      </w:r>
    </w:p>
    <w:p w:rsidR="00164A63" w:rsidRPr="009E10BB" w:rsidRDefault="00164A63" w:rsidP="00164A63">
      <w:pPr>
        <w:ind w:firstLine="284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объявлениеоботсутствиизлоупотреблениядоминирующимположениемиантиконкурентногосоглашенияврамкахнастоящейпроцедуры</w:t>
      </w:r>
    </w:p>
    <w:p w:rsidR="00164A63" w:rsidRPr="009E10BB" w:rsidRDefault="00164A63" w:rsidP="00164A63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объявлениеоботсутствииврамкахнастоящейпроцедурыодновременногоучастиявзаимосвязянныхснимлици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учрежденныхиморганизацийлибоорганизаций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имеющихпринадлежащуюемудолю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пай</w:t>
      </w:r>
      <w:r w:rsidRPr="009E10BB">
        <w:rPr>
          <w:rFonts w:ascii="Arial Black" w:hAnsi="Arial Black"/>
          <w:sz w:val="20"/>
          <w:szCs w:val="20"/>
        </w:rPr>
        <w:t xml:space="preserve">)  </w:t>
      </w:r>
      <w:r w:rsidRPr="009E10BB">
        <w:rPr>
          <w:rFonts w:ascii="Arial Black" w:hAnsi="Arial Black" w:cs="Calibri"/>
          <w:sz w:val="20"/>
          <w:szCs w:val="20"/>
        </w:rPr>
        <w:t>вразмереболеепятидесятипроцентов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284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д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данныетогофизическоголица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физическихлиц</w:t>
      </w:r>
      <w:r w:rsidRPr="009E10BB">
        <w:rPr>
          <w:rFonts w:ascii="Arial Black" w:hAnsi="Arial Black"/>
          <w:sz w:val="20"/>
        </w:rPr>
        <w:t xml:space="preserve">), </w:t>
      </w:r>
      <w:r w:rsidRPr="009E10BB">
        <w:rPr>
          <w:rFonts w:ascii="Arial Black" w:hAnsi="Arial Black" w:cs="Calibri"/>
          <w:sz w:val="20"/>
        </w:rPr>
        <w:t>которое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которые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прямоиликосвенновладеет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владеют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болеечемдесятьюпроцентамиголосующихакций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долей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паев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вуставномкапиталеучастника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включаяакциинапредъявителя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илиданныелица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лиц</w:t>
      </w:r>
      <w:r w:rsidRPr="009E10BB">
        <w:rPr>
          <w:rFonts w:ascii="Arial Black" w:hAnsi="Arial Black"/>
          <w:sz w:val="20"/>
        </w:rPr>
        <w:t xml:space="preserve">), </w:t>
      </w:r>
      <w:r w:rsidRPr="009E10BB">
        <w:rPr>
          <w:rFonts w:ascii="Arial Black" w:hAnsi="Arial Black" w:cs="Calibri"/>
          <w:sz w:val="20"/>
        </w:rPr>
        <w:t>обладающего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обладающих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правомназначатьилиосвобождатьотдолжностичленовисполнительногоорганаучастника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либополучающего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получающих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болеепятнадцатипроцентовот</w:t>
      </w:r>
      <w:r w:rsidRPr="009E10BB">
        <w:rPr>
          <w:rFonts w:ascii="Arial Black" w:hAnsi="Arial Black" w:cs="Calibri"/>
          <w:spacing w:val="-6"/>
          <w:sz w:val="20"/>
        </w:rPr>
        <w:t>прибыли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полученнойврезультатеосуществленияучастникомпредпринимательскойилиинойдеятельности</w:t>
      </w:r>
      <w:r w:rsidRPr="009E10BB">
        <w:rPr>
          <w:rFonts w:ascii="Arial Black" w:hAnsi="Arial Black"/>
          <w:spacing w:val="-6"/>
          <w:sz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</w:rPr>
        <w:t>Приотсутствииуказанныхвнастоящемподпунктелиц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представляютсяданныеруководителяичленовисполнительногооргана</w:t>
      </w:r>
      <w:r w:rsidRPr="009E10BB">
        <w:rPr>
          <w:rFonts w:ascii="Arial Black" w:hAnsi="Arial Black"/>
          <w:spacing w:val="-6"/>
          <w:sz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</w:rPr>
        <w:t>Приэтом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еслиучастникобъявляетсяотобраннымучастником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топредусмотреннаянастоящимабзацеминформация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послевскрытиязаявокопубликовываетсявбюллетеневместесобъявлениемо</w:t>
      </w:r>
      <w:r w:rsidRPr="009E10BB">
        <w:rPr>
          <w:rFonts w:ascii="Arial Black" w:hAnsi="Arial Black" w:cs="Calibri"/>
          <w:sz w:val="20"/>
        </w:rPr>
        <w:t>решениизаключитьдоговор</w:t>
      </w:r>
      <w:r w:rsidRPr="009E10BB">
        <w:rPr>
          <w:rFonts w:ascii="Arial Black" w:hAnsi="Arial Black"/>
          <w:sz w:val="20"/>
        </w:rPr>
        <w:t xml:space="preserve">; 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284"/>
        <w:rPr>
          <w:rFonts w:ascii="Arial Black" w:hAnsi="Arial Black"/>
          <w:sz w:val="20"/>
          <w:lang w:val="hy-AM"/>
        </w:rPr>
      </w:pPr>
      <w:r w:rsidRPr="009E10BB">
        <w:rPr>
          <w:rFonts w:ascii="Arial Black" w:hAnsi="Arial Black"/>
          <w:sz w:val="20"/>
        </w:rPr>
        <w:t xml:space="preserve">  2) </w:t>
      </w:r>
      <w:r w:rsidRPr="009E10BB">
        <w:rPr>
          <w:rFonts w:ascii="Arial Black" w:hAnsi="Arial Black" w:cs="Calibri"/>
          <w:sz w:val="20"/>
        </w:rPr>
        <w:t>техническиехарактеристикипредлагаемогоимтовара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атакжетоварныйзнак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фирменноенаименование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маркаинаименованиепроизводителя</w:t>
      </w:r>
      <w:r w:rsidRPr="009E10BB">
        <w:rPr>
          <w:rFonts w:ascii="Arial Black" w:hAnsi="Arial Black"/>
          <w:sz w:val="20"/>
        </w:rPr>
        <w:t>, (</w:t>
      </w:r>
      <w:r w:rsidRPr="009E10BB">
        <w:rPr>
          <w:rFonts w:ascii="Arial Black" w:hAnsi="Arial Black" w:cs="Calibri"/>
          <w:sz w:val="20"/>
        </w:rPr>
        <w:t>далее</w:t>
      </w:r>
      <w:r w:rsidRPr="009E10BB">
        <w:rPr>
          <w:rFonts w:ascii="Arial Black" w:hAnsi="Arial Black" w:cs="Arial Armenian"/>
          <w:sz w:val="20"/>
        </w:rPr>
        <w:t> —</w:t>
      </w:r>
      <w:r w:rsidRPr="009E10BB">
        <w:rPr>
          <w:rFonts w:ascii="Arial Black" w:hAnsi="Arial Black" w:cs="Calibri"/>
          <w:sz w:val="20"/>
        </w:rPr>
        <w:t>полноеописаниетовара</w:t>
      </w:r>
      <w:r w:rsidRPr="009E10BB">
        <w:rPr>
          <w:rFonts w:ascii="Arial Black" w:hAnsi="Arial Black"/>
          <w:sz w:val="20"/>
        </w:rPr>
        <w:t xml:space="preserve">). </w:t>
      </w:r>
      <w:r w:rsidRPr="009E10BB">
        <w:rPr>
          <w:rFonts w:ascii="Arial Black" w:hAnsi="Arial Black" w:cs="Calibri"/>
          <w:sz w:val="20"/>
        </w:rPr>
        <w:t>Приэтомучастникможетпредставитьтовары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произведенныеболеечемоднимпроизводителем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атакжеразныетоварныезнаки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фирменноенаименованиеимарку</w:t>
      </w:r>
      <w:r w:rsidRPr="009E10BB">
        <w:rPr>
          <w:rStyle w:val="af6"/>
          <w:rFonts w:ascii="Arial Black" w:hAnsi="Arial Black" w:cs="Sylfaen"/>
          <w:sz w:val="20"/>
        </w:rPr>
        <w:footnoteReference w:customMarkFollows="1" w:id="4"/>
        <w:t>7</w:t>
      </w:r>
      <w:r w:rsidRPr="009E10BB">
        <w:rPr>
          <w:rFonts w:ascii="Arial Black" w:hAnsi="Arial Black" w:cs="Sylfaen"/>
          <w:sz w:val="20"/>
        </w:rPr>
        <w:t>: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  <w:lang w:val="hy-AM"/>
        </w:rPr>
        <w:t>3</w:t>
      </w:r>
      <w:r w:rsidRPr="009E10BB">
        <w:rPr>
          <w:rFonts w:ascii="Arial Black" w:hAnsi="Arial Black"/>
          <w:sz w:val="20"/>
        </w:rPr>
        <w:t>)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утвержденноеимценовоепредложение</w:t>
      </w:r>
      <w:r w:rsidRPr="009E10BB">
        <w:rPr>
          <w:rFonts w:ascii="Arial Black" w:hAnsi="Arial Black"/>
          <w:sz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обеспечениезаявки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вформеналичныхденегилибанковскойгарантии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Style w:val="af6"/>
          <w:rFonts w:ascii="Arial Black" w:hAnsi="Arial Black"/>
          <w:sz w:val="20"/>
          <w:szCs w:val="20"/>
        </w:rPr>
        <w:footnoteReference w:customMarkFollows="1" w:id="5"/>
        <w:t>8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5)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копиюагентскогодоговораиданныелица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являющегосясторонойэтогодоговора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еслизаключаемыйдоговорбудетисполнятьсячерезагентство</w:t>
      </w:r>
      <w:r w:rsidRPr="009E10BB">
        <w:rPr>
          <w:rFonts w:ascii="Arial Black" w:hAnsi="Arial Black"/>
          <w:sz w:val="20"/>
        </w:rPr>
        <w:t>;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6)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копиюдоговораосовместнойдеятельности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еслиучастникиучаствуютвнастоящейпроцедуревпорядкесовместнойдеятельности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консорциумом</w:t>
      </w:r>
      <w:r w:rsidRPr="009E10BB">
        <w:rPr>
          <w:rFonts w:ascii="Arial Black" w:hAnsi="Arial Black"/>
          <w:sz w:val="20"/>
        </w:rPr>
        <w:t>);</w:t>
      </w:r>
    </w:p>
    <w:p w:rsidR="00164A63" w:rsidRPr="009E10BB" w:rsidRDefault="00164A63" w:rsidP="00164A63">
      <w:pPr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Приэтомвслучаеучастиявнастоящейпроцедуревпорядкесовместнойдеятельности</w:t>
      </w:r>
      <w:r w:rsidRPr="009E10BB">
        <w:rPr>
          <w:rFonts w:ascii="Arial Black" w:hAnsi="Arial Black" w:cs="Sylfaen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консорциумом</w:t>
      </w:r>
      <w:r w:rsidRPr="009E10BB">
        <w:rPr>
          <w:rFonts w:ascii="Arial Black" w:hAnsi="Arial Black" w:cs="Sylfaen"/>
          <w:sz w:val="20"/>
          <w:szCs w:val="20"/>
        </w:rPr>
        <w:t xml:space="preserve">) </w:t>
      </w:r>
    </w:p>
    <w:p w:rsidR="00164A63" w:rsidRPr="009E10BB" w:rsidRDefault="00164A63" w:rsidP="00164A63">
      <w:pPr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  • </w:t>
      </w:r>
      <w:r w:rsidRPr="009E10BB">
        <w:rPr>
          <w:rFonts w:ascii="Arial Black" w:hAnsi="Arial Black" w:cs="Calibri"/>
          <w:sz w:val="20"/>
          <w:szCs w:val="20"/>
        </w:rPr>
        <w:t>ниоднаизсторондоговораосовместнойдеятельностинеможетподаватьотдельнуюзаявкунаданнуюпроцедуру</w:t>
      </w:r>
      <w:r w:rsidRPr="009E10BB">
        <w:rPr>
          <w:rFonts w:ascii="Arial Black" w:hAnsi="Arial Black" w:cs="Sylfaen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наодинитотжелот</w:t>
      </w:r>
      <w:r w:rsidRPr="009E10BB">
        <w:rPr>
          <w:rFonts w:ascii="Arial Black" w:hAnsi="Arial Black" w:cs="Sylfaen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Вслучаенесоблюдениятребованиянастоящегоабзацаназаседанииповскрытиюзаявокотклоняютсякаквпорядкесовместнойдеятельности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такиотдельнопредставленныезаявки</w:t>
      </w:r>
      <w:r w:rsidRPr="009E10BB">
        <w:rPr>
          <w:rFonts w:ascii="Arial Black" w:hAnsi="Arial Black" w:cs="Sylfaen"/>
          <w:sz w:val="20"/>
          <w:szCs w:val="20"/>
        </w:rPr>
        <w:t>;</w:t>
      </w:r>
    </w:p>
    <w:p w:rsidR="00164A63" w:rsidRPr="009E10BB" w:rsidRDefault="00164A63" w:rsidP="00164A63">
      <w:pPr>
        <w:pStyle w:val="norm"/>
        <w:widowControl w:val="0"/>
        <w:spacing w:after="120" w:line="240" w:lineRule="auto"/>
        <w:ind w:firstLine="0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Sylfaen"/>
          <w:sz w:val="20"/>
        </w:rPr>
        <w:t xml:space="preserve">  • </w:t>
      </w:r>
      <w:r w:rsidRPr="009E10BB">
        <w:rPr>
          <w:rFonts w:ascii="Arial Black" w:hAnsi="Arial Black" w:cs="Calibri"/>
          <w:sz w:val="20"/>
        </w:rPr>
        <w:t>еслидоговоромосовместнойдеятельностиустановлено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чтообщиеделаучастниковведетотдельныйучастникдоговораосовместнойдеятельности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тозаявкаподается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авслучаезаключениядоговоравыплатыпроизводятсяэтомуучастнику</w:t>
      </w:r>
      <w:r w:rsidRPr="009E10BB">
        <w:rPr>
          <w:rFonts w:ascii="Arial Black" w:hAnsi="Arial Black" w:cs="Sylfaen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Вслучае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когдадоговоромосовместнойдеятельностипредусмотрено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чтоприведенииобщихделкаждыйучастникимеетправодействоватьотименивсехучастников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товслучаезаключениядоговораплатежинаегооснованиипроизводятсяпредставившемузаявкуучастнику</w:t>
      </w:r>
      <w:r w:rsidRPr="009E10BB">
        <w:rPr>
          <w:rFonts w:ascii="Arial Black" w:hAnsi="Arial Black" w:cs="Sylfaen"/>
          <w:sz w:val="20"/>
        </w:rPr>
        <w:t>.</w:t>
      </w:r>
    </w:p>
    <w:p w:rsidR="00164A63" w:rsidRPr="009E10BB" w:rsidRDefault="00164A63" w:rsidP="00164A63">
      <w:pPr>
        <w:rPr>
          <w:rFonts w:ascii="Arial Black" w:hAnsi="Arial Black"/>
          <w:b/>
          <w:sz w:val="20"/>
          <w:szCs w:val="20"/>
        </w:rPr>
      </w:pPr>
    </w:p>
    <w:p w:rsidR="0049655D" w:rsidRPr="009E10BB" w:rsidRDefault="0049655D">
      <w:pPr>
        <w:rPr>
          <w:rFonts w:ascii="Arial Black" w:hAnsi="Arial Black"/>
          <w:b/>
          <w:sz w:val="20"/>
          <w:szCs w:val="20"/>
        </w:rPr>
      </w:pPr>
    </w:p>
    <w:p w:rsidR="00164A63" w:rsidRPr="009E10BB" w:rsidRDefault="00164A63" w:rsidP="00164A63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5.</w:t>
      </w:r>
      <w:r w:rsidRPr="009E10BB">
        <w:rPr>
          <w:rFonts w:ascii="Arial Black" w:hAnsi="Arial Black" w:cs="Calibri"/>
          <w:b/>
          <w:sz w:val="20"/>
          <w:szCs w:val="20"/>
        </w:rPr>
        <w:t>ЦЕНОВОЕПРЕДЛОЖЕНИЕЗАЯВКИ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Предлагаемаяценапомимостоимоститоваравключаеттакжерасходыпочаститранспортировки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страхования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пошлин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налогов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иныхплатежейинеможетбытьнижеихсебестоимости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Расчетпредлагаемойценыдолженбытьпредставленвзаявке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>5.2.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Участникпредставляетценовоепредложениевформерасчета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состоящегоизобобщенныхкомпонентов</w:t>
      </w:r>
      <w:r w:rsidRPr="009E10BB">
        <w:rPr>
          <w:rFonts w:ascii="Arial Black" w:hAnsi="Arial Black"/>
          <w:sz w:val="20"/>
        </w:rPr>
        <w:t xml:space="preserve"> -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совокупностьсебестоимостиипрогнозируемойприбыли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иналогнадобавленнуюстоимость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Расчеткомпонентовстоимости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 w:cs="Calibri"/>
          <w:sz w:val="20"/>
        </w:rPr>
        <w:t>разбивкаилидругиедетали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 w:cs="Calibri"/>
          <w:sz w:val="20"/>
        </w:rPr>
        <w:t>нетребуютсяинепредставляются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ЕслипочастиданнойсделкиучастникдолженуплатитьвгосударственныйбюджетРеспубликиАрменияналогнадобавленнуюстоимость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товпредставляемомценовомпредложенииотдельнойстрокойпредусматриваетсяразмерсуммы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подлежащейвыплатепочастиданноговиданалога</w:t>
      </w:r>
      <w:r w:rsidRPr="009E10BB">
        <w:rPr>
          <w:rFonts w:ascii="Arial Black" w:hAnsi="Arial Black"/>
          <w:sz w:val="20"/>
        </w:rPr>
        <w:t xml:space="preserve">. </w:t>
      </w:r>
    </w:p>
    <w:p w:rsidR="00164A63" w:rsidRPr="009E10BB" w:rsidRDefault="00164A63" w:rsidP="00164A63">
      <w:pPr>
        <w:pStyle w:val="norm"/>
        <w:widowControl w:val="0"/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Оценкаисравнениеценовыхпредложенийучастниковосуществляютсябезисчисленияуказаннойвнастоящемпунктесуммыналога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Приэтомзаявкаучастниканеподлежитотклонению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</w:t>
      </w:r>
      <w:r w:rsidRPr="009E10BB">
        <w:rPr>
          <w:rFonts w:ascii="Arial Black" w:hAnsi="Arial Black"/>
          <w:sz w:val="20"/>
        </w:rPr>
        <w:t>: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графы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налогнадобавленнуюстоимость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ценовогопредложениязаполненытолькоцифрами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аграфа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общаяцена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 w:cs="Calibri"/>
          <w:sz w:val="20"/>
        </w:rPr>
        <w:t>ипрописью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ицифрамиилитолькопрописью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б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междусуммами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указаннымипрописьюилицифрамивграфах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налогнадобавленнуюстоимость</w:t>
      </w:r>
      <w:r w:rsidRPr="009E10BB">
        <w:rPr>
          <w:rFonts w:ascii="Arial Black" w:hAnsi="Arial Black"/>
          <w:sz w:val="20"/>
        </w:rPr>
        <w:t xml:space="preserve">", </w:t>
      </w:r>
      <w:r w:rsidRPr="009E10BB">
        <w:rPr>
          <w:rFonts w:ascii="Arial Black" w:hAnsi="Arial Black" w:cs="Calibri"/>
          <w:sz w:val="20"/>
        </w:rPr>
        <w:t>естьнесоответствие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однакообщаясуммакакой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либоизсумм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указанныхпрописьюилицифрами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соответствуетуказаннойпрописьюсуммевграфе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общаяцена</w:t>
      </w:r>
      <w:r w:rsidRPr="009E10BB">
        <w:rPr>
          <w:rFonts w:ascii="Arial Black" w:hAnsi="Arial Black"/>
          <w:sz w:val="20"/>
        </w:rPr>
        <w:t>";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номерлотавценовомпредложенииуказанневерно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однаконаименованиепредметазакупкизаполненоправильно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г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налогнадобавленнуюстоимостьиобщаясуммаценовогопредложения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lastRenderedPageBreak/>
        <w:t>указанныевграфахпрописьюилицифрами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округленыдопятидесятых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доцелогочисланиже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апятьдесятыхиболее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доцелогочиславыше</w:t>
      </w:r>
      <w:r w:rsidRPr="009E10BB">
        <w:rPr>
          <w:rFonts w:ascii="Arial Black" w:hAnsi="Arial Black"/>
          <w:sz w:val="20"/>
        </w:rPr>
        <w:t xml:space="preserve">, 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д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вграфахстоимостьиналогнадобавленнуюстоимостьценовогопредложениясуммызаполненыкакцифрами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такипрописью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ионисоответствуютдругдругу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авсумме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указаннойбуквамивграфеобщейцены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заполненылишниеслова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врезультатечегополучаетсянесуществующаяцифра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Приэтомвслучае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указанномвнастоящемабзаце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оценочнаякомиссияприоценкезаявкипринимаетзаосновусовокупностьсумм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заполненныхпрописьювграфах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стоимость</w:t>
      </w:r>
      <w:r w:rsidRPr="009E10BB">
        <w:rPr>
          <w:rFonts w:ascii="Arial Black" w:hAnsi="Arial Black"/>
          <w:sz w:val="20"/>
        </w:rPr>
        <w:t xml:space="preserve">"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"</w:t>
      </w:r>
      <w:r w:rsidRPr="009E10BB">
        <w:rPr>
          <w:rFonts w:ascii="Arial Black" w:hAnsi="Arial Black" w:cs="Calibri"/>
          <w:sz w:val="20"/>
        </w:rPr>
        <w:t>налогнадобавленнуюстоимость</w:t>
      </w:r>
      <w:r w:rsidRPr="009E10BB">
        <w:rPr>
          <w:rFonts w:ascii="Arial Black" w:hAnsi="Arial Black"/>
          <w:sz w:val="20"/>
        </w:rPr>
        <w:t>".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е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всуммах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заполненныхбуквамивграфахценовогопредложения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лумыуказанывцифрах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5.3.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Еслиценазаключаемогодоговорастабильна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тоценовоепредложениепредставляетсяоднимчислом</w:t>
      </w:r>
      <w:r w:rsidRPr="009E10BB">
        <w:rPr>
          <w:rFonts w:ascii="Arial Black" w:hAnsi="Arial Black" w:cs="Arial Armenian"/>
          <w:sz w:val="20"/>
        </w:rPr>
        <w:t>—</w:t>
      </w:r>
      <w:r w:rsidRPr="009E10BB">
        <w:rPr>
          <w:rFonts w:ascii="Arial Black" w:hAnsi="Arial Black" w:cs="Calibri"/>
          <w:sz w:val="20"/>
        </w:rPr>
        <w:t>общейпредлагаемойдляисполнениядоговораценой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Приэтомотучастниканеможеттребоватьсяпредставленияобоснованийценовогопредложенияиликаких</w:t>
      </w:r>
      <w:r w:rsidRPr="009E10BB">
        <w:rPr>
          <w:rFonts w:ascii="Arial Black" w:hAnsi="Arial Black"/>
          <w:sz w:val="20"/>
        </w:rPr>
        <w:t>-</w:t>
      </w:r>
      <w:r w:rsidRPr="009E10BB">
        <w:rPr>
          <w:rFonts w:ascii="Arial Black" w:hAnsi="Arial Black" w:cs="Calibri"/>
          <w:sz w:val="20"/>
        </w:rPr>
        <w:t>либосведенийилидокументовиноготипа</w:t>
      </w:r>
      <w:r w:rsidRPr="009E10BB">
        <w:rPr>
          <w:rFonts w:ascii="Arial Black" w:hAnsi="Arial Black"/>
          <w:sz w:val="20"/>
        </w:rPr>
        <w:t xml:space="preserve">; </w:t>
      </w:r>
      <w:r w:rsidRPr="009E10BB">
        <w:rPr>
          <w:rFonts w:ascii="Arial Black" w:hAnsi="Arial Black" w:cs="Calibri"/>
          <w:sz w:val="20"/>
        </w:rPr>
        <w:t>такжеразмерприбылиучастниканеможетбытьограниченприглашением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952C6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</w:p>
    <w:p w:rsidR="00164A63" w:rsidRPr="009E10BB" w:rsidRDefault="00164A63" w:rsidP="00164A63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6. </w:t>
      </w:r>
      <w:r w:rsidRPr="009E10BB">
        <w:rPr>
          <w:rFonts w:ascii="Arial Black" w:hAnsi="Arial Black" w:cs="Calibri"/>
          <w:b/>
          <w:sz w:val="20"/>
          <w:szCs w:val="20"/>
        </w:rPr>
        <w:t>СРОКДЕЙСТВИЯЗАЯВКИ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ПОРЯДОКВНЕСЕНИЯИЗМЕНЕНИЙВЗАЯВКИИИХОТЗЫВА</w:t>
      </w:r>
    </w:p>
    <w:p w:rsidR="00164A63" w:rsidRPr="009E10BB" w:rsidRDefault="00164A63" w:rsidP="00164A63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i w:val="0"/>
        </w:rPr>
      </w:pPr>
      <w:r w:rsidRPr="009E10BB">
        <w:rPr>
          <w:rFonts w:ascii="Arial Black" w:hAnsi="Arial Black"/>
          <w:i w:val="0"/>
        </w:rPr>
        <w:t>6.1.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Согласностатье</w:t>
      </w:r>
      <w:r w:rsidRPr="009E10BB">
        <w:rPr>
          <w:rFonts w:ascii="Arial Black" w:hAnsi="Arial Black"/>
          <w:i w:val="0"/>
        </w:rPr>
        <w:t xml:space="preserve"> 31 </w:t>
      </w:r>
      <w:r w:rsidRPr="009E10BB">
        <w:rPr>
          <w:rFonts w:ascii="Arial Black" w:hAnsi="Arial Black" w:cs="Calibri"/>
          <w:i w:val="0"/>
        </w:rPr>
        <w:t>ЗаконазаявкадействительнадозаключениядоговоравсоответствиисЗаконом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отзывазаявкиучастником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отклонениязаявкиилиобъявлениянастоящейпроцедурынесостоявшейся</w:t>
      </w:r>
      <w:r w:rsidRPr="009E10BB">
        <w:rPr>
          <w:rFonts w:ascii="Arial Black" w:hAnsi="Arial Black"/>
          <w:i w:val="0"/>
        </w:rPr>
        <w:t>.</w:t>
      </w:r>
    </w:p>
    <w:p w:rsidR="00164A63" w:rsidRPr="009E10BB" w:rsidRDefault="00164A63" w:rsidP="00164A63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6.2.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Согласностатье</w:t>
      </w:r>
      <w:r w:rsidRPr="009E10BB">
        <w:rPr>
          <w:rFonts w:ascii="Arial Black" w:hAnsi="Arial Black"/>
          <w:i w:val="0"/>
        </w:rPr>
        <w:t xml:space="preserve"> 31 </w:t>
      </w:r>
      <w:r w:rsidRPr="009E10BB">
        <w:rPr>
          <w:rFonts w:ascii="Arial Black" w:hAnsi="Arial Black" w:cs="Calibri"/>
          <w:i w:val="0"/>
        </w:rPr>
        <w:t>Законаучастникдоуказанноговпункте</w:t>
      </w:r>
      <w:r w:rsidRPr="009E10BB">
        <w:rPr>
          <w:rFonts w:ascii="Arial Black" w:hAnsi="Arial Black"/>
          <w:i w:val="0"/>
        </w:rPr>
        <w:t xml:space="preserve"> 4.2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/>
          <w:i w:val="0"/>
        </w:rPr>
        <w:t xml:space="preserve"> 1 </w:t>
      </w:r>
      <w:r w:rsidRPr="009E10BB">
        <w:rPr>
          <w:rFonts w:ascii="Arial Black" w:hAnsi="Arial Black" w:cs="Calibri"/>
          <w:i w:val="0"/>
        </w:rPr>
        <w:t>настоящегоПриглашенияокончательногосрокаподачизаявокможетизменитьилиотозватьсвоюзаявку</w:t>
      </w:r>
      <w:r w:rsidRPr="009E10BB">
        <w:rPr>
          <w:rFonts w:ascii="Arial Black" w:hAnsi="Arial Black"/>
          <w:i w:val="0"/>
        </w:rPr>
        <w:t>.</w:t>
      </w:r>
    </w:p>
    <w:p w:rsidR="002626F7" w:rsidRPr="009E10BB" w:rsidRDefault="002626F7" w:rsidP="00B46D58">
      <w:pPr>
        <w:rPr>
          <w:rFonts w:ascii="Arial Black" w:hAnsi="Arial Black" w:cs="Sylfaen"/>
          <w:sz w:val="20"/>
          <w:szCs w:val="20"/>
        </w:rPr>
      </w:pPr>
    </w:p>
    <w:p w:rsidR="00096865" w:rsidRPr="009E10BB" w:rsidRDefault="00E70FC4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8.</w:t>
      </w:r>
      <w:r w:rsidRPr="009E10BB">
        <w:rPr>
          <w:rFonts w:ascii="Arial Black" w:hAnsi="Arial Black" w:cs="Calibri"/>
          <w:b/>
          <w:sz w:val="20"/>
          <w:szCs w:val="20"/>
        </w:rPr>
        <w:t>ВСКРЫТИЕ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ОЦЕНКАЗАЯВОКИ</w:t>
      </w:r>
      <w:r w:rsidR="008E3C53" w:rsidRPr="009E10BB">
        <w:rPr>
          <w:rFonts w:ascii="Arial Black" w:hAnsi="Arial Black"/>
          <w:b/>
          <w:sz w:val="20"/>
          <w:szCs w:val="20"/>
        </w:rPr>
        <w:br/>
      </w:r>
      <w:r w:rsidR="00807178" w:rsidRPr="009E10BB">
        <w:rPr>
          <w:rFonts w:ascii="Arial Black" w:hAnsi="Arial Black" w:cs="Calibri"/>
          <w:b/>
          <w:sz w:val="20"/>
          <w:szCs w:val="20"/>
        </w:rPr>
        <w:t>ПОДВЕДЕНИЕИТОГОВ</w:t>
      </w:r>
    </w:p>
    <w:p w:rsidR="00096865" w:rsidRPr="009E10BB" w:rsidRDefault="00FD2748" w:rsidP="00B46D58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Tahoma"/>
        </w:rPr>
      </w:pPr>
      <w:r w:rsidRPr="009E10BB">
        <w:rPr>
          <w:rFonts w:ascii="Arial Black" w:hAnsi="Arial Black"/>
        </w:rPr>
        <w:t>8.1</w:t>
      </w:r>
      <w:r w:rsidR="00D07367" w:rsidRPr="009E10BB">
        <w:rPr>
          <w:rFonts w:ascii="Arial Black" w:hAnsi="Arial Black"/>
        </w:rPr>
        <w:t>.</w:t>
      </w:r>
      <w:r w:rsidR="00D07367"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Вскрытиезаявокпроизойдетна</w:t>
      </w:r>
      <w:r w:rsidRPr="009E10BB">
        <w:rPr>
          <w:rFonts w:ascii="Arial Black" w:hAnsi="Arial Black"/>
        </w:rPr>
        <w:t xml:space="preserve"> "</w:t>
      </w:r>
      <w:r w:rsidR="00A42CEF">
        <w:rPr>
          <w:rFonts w:ascii="Arial Black" w:hAnsi="Arial Black"/>
        </w:rPr>
        <w:t>7</w:t>
      </w:r>
      <w:r w:rsidRPr="009E10BB">
        <w:rPr>
          <w:rFonts w:ascii="Arial Black" w:hAnsi="Arial Black"/>
        </w:rPr>
        <w:t>"-</w:t>
      </w:r>
      <w:r w:rsidRPr="009E10BB">
        <w:rPr>
          <w:rFonts w:ascii="Arial Black" w:hAnsi="Arial Black" w:cs="Calibri"/>
        </w:rPr>
        <w:t>ыйденьв</w:t>
      </w:r>
      <w:r w:rsidRPr="009E10BB">
        <w:rPr>
          <w:rFonts w:ascii="Arial Black" w:hAnsi="Arial Black"/>
        </w:rPr>
        <w:t xml:space="preserve"> "</w:t>
      </w:r>
      <w:r w:rsidR="004C18E2" w:rsidRPr="009E10BB">
        <w:rPr>
          <w:rFonts w:asciiTheme="minorHAnsi" w:hAnsiTheme="minorHAnsi"/>
          <w:sz w:val="24"/>
          <w:szCs w:val="24"/>
          <w:lang w:val="hy-AM"/>
        </w:rPr>
        <w:t>11</w:t>
      </w:r>
      <w:r w:rsidR="008875BE" w:rsidRPr="009E10BB">
        <w:rPr>
          <w:rFonts w:ascii="Arial" w:hAnsi="Arial" w:cs="Arial"/>
          <w:sz w:val="24"/>
          <w:szCs w:val="24"/>
          <w:lang w:val="hy-AM"/>
        </w:rPr>
        <w:t>։</w:t>
      </w:r>
      <w:r w:rsidR="004C18E2" w:rsidRPr="009E10BB">
        <w:rPr>
          <w:rFonts w:asciiTheme="minorHAnsi" w:hAnsiTheme="minorHAnsi"/>
          <w:sz w:val="24"/>
          <w:szCs w:val="24"/>
          <w:lang w:val="hy-AM"/>
        </w:rPr>
        <w:t>15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содняопубликованияв</w:t>
      </w:r>
      <w:r w:rsidR="00CE35E7" w:rsidRPr="009E10BB">
        <w:rPr>
          <w:rFonts w:ascii="Arial Black" w:hAnsi="Arial Black" w:cs="Calibri"/>
        </w:rPr>
        <w:t>бюллетене</w:t>
      </w:r>
      <w:r w:rsidRPr="009E10BB">
        <w:rPr>
          <w:rFonts w:ascii="Arial Black" w:hAnsi="Arial Black" w:cs="Calibri"/>
        </w:rPr>
        <w:t>объявленияиприглашениянанастоящуюпроцедуру</w:t>
      </w:r>
      <w:r w:rsidRPr="009E10BB">
        <w:rPr>
          <w:rFonts w:ascii="Arial Black" w:hAnsi="Arial Black"/>
        </w:rPr>
        <w:t xml:space="preserve">. 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Назаседанииповскрытиюиоценкезаявок</w:t>
      </w:r>
      <w:r w:rsidRPr="009E10BB">
        <w:rPr>
          <w:rFonts w:ascii="Arial Black" w:hAnsi="Arial Black"/>
          <w:sz w:val="20"/>
          <w:szCs w:val="20"/>
        </w:rPr>
        <w:t>: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 1) </w:t>
      </w:r>
      <w:r w:rsidRPr="009E10BB">
        <w:rPr>
          <w:rFonts w:ascii="Arial Black" w:hAnsi="Arial Black" w:cs="Calibri"/>
          <w:sz w:val="20"/>
          <w:szCs w:val="20"/>
        </w:rPr>
        <w:t>председателькомиссии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председательствующийназаседании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объявляетзаседаниеоткрытымиоглашаетвыраженнуюоднимчисломценуназакупаемыеврамкахнастоящейпроцедурытовары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атакжевыраженныеоднимчисломценовыепредложенияподавшихзаявкиучастников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принимаязаоснованиепредставленнуюпрописьюзапись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послепередачипредседателю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председательствующемуназаседании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указанныхвподпункте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настоящегопункта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комиссияоценивает</w:t>
      </w:r>
      <w:r w:rsidRPr="009E10BB">
        <w:rPr>
          <w:rFonts w:ascii="Arial Black" w:hAnsi="Arial Black"/>
          <w:sz w:val="20"/>
          <w:szCs w:val="20"/>
        </w:rPr>
        <w:t>: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соответствиесоставленияиподачисодержащихзаявкиконвертовустановленномупорядкуивскрываетзаявки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оцененныекаксоответствующие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-6"/>
          <w:sz w:val="20"/>
          <w:szCs w:val="20"/>
        </w:rPr>
        <w:t>наличиетребуемых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6"/>
          <w:sz w:val="20"/>
          <w:szCs w:val="20"/>
        </w:rPr>
        <w:t>предусмотренных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6"/>
          <w:sz w:val="20"/>
          <w:szCs w:val="20"/>
        </w:rPr>
        <w:lastRenderedPageBreak/>
        <w:t>документоввкаждомвскрытомконвертеисоответствиеихсоставленияустановленнымприглашением</w:t>
      </w:r>
      <w:r w:rsidRPr="009E10BB">
        <w:rPr>
          <w:rFonts w:ascii="Arial Black" w:hAnsi="Arial Black" w:cs="Calibri"/>
          <w:sz w:val="20"/>
          <w:szCs w:val="20"/>
        </w:rPr>
        <w:t>реквизитам</w:t>
      </w:r>
      <w:r w:rsidRPr="009E10BB">
        <w:rPr>
          <w:rFonts w:ascii="Arial Black" w:hAnsi="Arial Black"/>
          <w:sz w:val="20"/>
          <w:szCs w:val="20"/>
        </w:rPr>
        <w:t>;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председателькомиссииобъявляетвыраженныеоднимчисломценовыепредложенияподавшихзаявкиучастников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принимаязаоснованиепредставленнуюпрописьюзапись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Заявкиоцениваютсявпорядке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установленномнастоящимприглашением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Есликоличестволотоввпроцедурезакупокнепревышаетсемдесятьпятьлотов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оценказаявокосуществляетсявтечениедесятирабочихднейсодняистеченияокончательногосрокаихподачи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априпревышении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втечениепятнадцатирабочихдней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Удовлетворительно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оцениваютсязаявки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соответствующиепредусмотреннымнастоящимприглашениемусловиям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впротивномслучае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заявкиоцениваютсякакнеудовлетворительныеиотклоняются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назаседанииповскрытиюиоценкезаявоккомиссияотклоняеттезаявки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вкоторыхотсутствуютценовоепредложение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либоте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которыенесоответствуюттребованиямприглашения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заисключениемслучая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установленногопунктом</w:t>
      </w:r>
      <w:r w:rsidRPr="009E10BB">
        <w:rPr>
          <w:rFonts w:ascii="Arial Black" w:hAnsi="Arial Black"/>
          <w:sz w:val="20"/>
          <w:szCs w:val="20"/>
        </w:rPr>
        <w:t xml:space="preserve"> 8.9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8.3.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Отобранныйучастникопределяетсяизчислаучастников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представившихзаявки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оцененныекакудовлетворительные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попринципупредпочтения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отдаваемогоучастнику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представившемуминимальноеценовоепредложение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Причемприопределениикомиссиейотобранногоучастникаиучастников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занявшихпоследующиеместа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оценкаисравнениеценовыхпредложенийосуществляютсябезисчислениясуммыналога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указанноговпункте</w:t>
      </w:r>
      <w:r w:rsidRPr="009E10BB">
        <w:rPr>
          <w:rFonts w:ascii="Arial Black" w:hAnsi="Arial Black"/>
        </w:rPr>
        <w:t xml:space="preserve"> 5.2.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1 </w:t>
      </w:r>
      <w:r w:rsidRPr="009E10BB">
        <w:rPr>
          <w:rFonts w:ascii="Arial Black" w:hAnsi="Arial Black" w:cs="Calibri"/>
        </w:rPr>
        <w:t>настоящегоприглашения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Calibri"/>
          <w:b/>
          <w:i w:val="0"/>
        </w:rPr>
      </w:pPr>
      <w:r w:rsidRPr="009E10BB">
        <w:rPr>
          <w:rFonts w:ascii="Arial Black" w:hAnsi="Arial Black"/>
          <w:i w:val="0"/>
        </w:rPr>
        <w:t>8.4.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Есливзаявкеимеетсянесоответствиемеждусуммами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написаннымипрописьюицифрами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заоснованиепринимаетсясумма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написаннаяпрописью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Еслипредлагаемыеценыпредставленывдвухилиболеевалютах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онисопоставляютсясдрамомРеспубликиАрменияпокурсупокурсуРеспубликиАрмения</w:t>
      </w:r>
      <w:r w:rsidRPr="009E10BB">
        <w:rPr>
          <w:rFonts w:ascii="Arial Black" w:hAnsi="Arial Black" w:cs="Calibri"/>
          <w:b/>
          <w:i w:val="0"/>
        </w:rPr>
        <w:t>покурсутекущогодня</w:t>
      </w:r>
      <w:r w:rsidR="00F631CC" w:rsidRPr="009E10BB">
        <w:rPr>
          <w:rFonts w:ascii="Arial Black" w:hAnsi="Arial Black" w:cs="Calibri"/>
          <w:b/>
        </w:rPr>
        <w:t>ЦБ</w:t>
      </w:r>
    </w:p>
    <w:p w:rsidR="00164A63" w:rsidRPr="009E10BB" w:rsidRDefault="00164A63" w:rsidP="00164A63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8.5.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Переговорымеждукомиссией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заказчикомиучастникамизапрещаются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заисключениемслучаев</w:t>
      </w:r>
      <w:r w:rsidRPr="009E10BB">
        <w:rPr>
          <w:rFonts w:ascii="Arial Black" w:hAnsi="Arial Black"/>
          <w:i w:val="0"/>
        </w:rPr>
        <w:t>,</w:t>
      </w:r>
    </w:p>
    <w:p w:rsidR="00164A63" w:rsidRPr="009E10BB" w:rsidRDefault="00164A63" w:rsidP="00164A63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1)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когдавпроцедурепринялучастиеодинучастник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поданнаязаявкакоторогосоответствуеттребованиямприглашения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либоесливрезультатеоценкизаявокзаявкатолькоодногоучастникабылаоцененакаксоответствующаятребованиямприглашения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илиприравенствепредложенныхминимальныхцен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илиеслиценовыепредложения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представленныевсемиучастниками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подавшимизаявки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которыеоцененыкакудовлетворяющиенеценовымусловиям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превышаютфинансовыесредства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предусмотренныеабзацем</w:t>
      </w:r>
      <w:r w:rsidRPr="009E10BB">
        <w:rPr>
          <w:rFonts w:ascii="Arial Black" w:hAnsi="Arial Black"/>
          <w:i w:val="0"/>
        </w:rPr>
        <w:t xml:space="preserve"> 2 </w:t>
      </w:r>
      <w:r w:rsidRPr="009E10BB">
        <w:rPr>
          <w:rFonts w:ascii="Arial Black" w:hAnsi="Arial Black" w:cs="Calibri"/>
          <w:i w:val="0"/>
        </w:rPr>
        <w:t>пункта</w:t>
      </w:r>
      <w:r w:rsidRPr="009E10BB">
        <w:rPr>
          <w:rFonts w:ascii="Arial Black" w:hAnsi="Arial Black"/>
          <w:i w:val="0"/>
        </w:rPr>
        <w:t xml:space="preserve"> 8.1.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 w:cs="Courier New"/>
          <w:i w:val="0"/>
          <w:lang w:val="en-US"/>
        </w:rPr>
        <w:t> </w:t>
      </w:r>
      <w:r w:rsidRPr="009E10BB">
        <w:rPr>
          <w:rFonts w:ascii="Arial Black" w:hAnsi="Arial Black"/>
          <w:i w:val="0"/>
        </w:rPr>
        <w:t xml:space="preserve">1 </w:t>
      </w:r>
      <w:r w:rsidRPr="009E10BB">
        <w:rPr>
          <w:rFonts w:ascii="Arial Black" w:hAnsi="Arial Black" w:cs="Calibri"/>
          <w:i w:val="0"/>
        </w:rPr>
        <w:t>настоящегоприглашениядляосуществленияэтойзакупкиилизакупкаосуществляетсянаоснованиичасти</w:t>
      </w:r>
      <w:r w:rsidRPr="009E10BB">
        <w:rPr>
          <w:rFonts w:ascii="Arial Black" w:hAnsi="Arial Black"/>
          <w:i w:val="0"/>
        </w:rPr>
        <w:t xml:space="preserve"> 6 </w:t>
      </w:r>
      <w:r w:rsidRPr="009E10BB">
        <w:rPr>
          <w:rFonts w:ascii="Arial Black" w:hAnsi="Arial Black" w:cs="Calibri"/>
          <w:i w:val="0"/>
        </w:rPr>
        <w:t>статьи</w:t>
      </w:r>
      <w:r w:rsidRPr="009E10BB">
        <w:rPr>
          <w:rFonts w:ascii="Arial Black" w:hAnsi="Arial Black"/>
          <w:i w:val="0"/>
        </w:rPr>
        <w:t xml:space="preserve"> 15 </w:t>
      </w:r>
      <w:r w:rsidRPr="009E10BB">
        <w:rPr>
          <w:rFonts w:ascii="Arial Black" w:hAnsi="Arial Black" w:cs="Calibri"/>
          <w:i w:val="0"/>
        </w:rPr>
        <w:t>Закона</w:t>
      </w:r>
      <w:r w:rsidRPr="009E10BB">
        <w:rPr>
          <w:rFonts w:ascii="Arial Black" w:hAnsi="Arial Black"/>
          <w:i w:val="0"/>
        </w:rPr>
        <w:t xml:space="preserve">. </w:t>
      </w:r>
      <w:r w:rsidRPr="009E10BB">
        <w:rPr>
          <w:rFonts w:ascii="Arial Black" w:hAnsi="Arial Black" w:cs="Calibri"/>
          <w:i w:val="0"/>
        </w:rPr>
        <w:t>Переговоры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которыеведутсясогласнонастоящемупункту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могутпривеститолькокснижениюпредложеннойценыилиизменениюусловийоплаты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апереговорыведутсяодновременносовсемиучастниками</w:t>
      </w:r>
      <w:r w:rsidRPr="009E10BB">
        <w:rPr>
          <w:rFonts w:ascii="Arial Black" w:hAnsi="Arial Black"/>
          <w:i w:val="0"/>
        </w:rPr>
        <w:t>;</w:t>
      </w:r>
    </w:p>
    <w:p w:rsidR="00164A63" w:rsidRPr="009E10BB" w:rsidDel="00992C40" w:rsidRDefault="00164A63" w:rsidP="00164A63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2)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иныхслучаев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предусмотренныхЗаконом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lastRenderedPageBreak/>
        <w:t>8.6.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Изчислаучастников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подавшихзаявки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оцененныекакудовлетворяющиетребованиямприглашения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комиссияотбираетиобъявляетотобранногоучастникаиучастников</w:t>
      </w:r>
      <w:r w:rsidRPr="009E10BB">
        <w:rPr>
          <w:rFonts w:ascii="Arial Black" w:hAnsi="Arial Black"/>
          <w:sz w:val="20"/>
        </w:rPr>
        <w:t xml:space="preserve">,  </w:t>
      </w:r>
      <w:r w:rsidRPr="009E10BB">
        <w:rPr>
          <w:rFonts w:ascii="Arial Black" w:hAnsi="Arial Black" w:cs="Calibri"/>
          <w:sz w:val="20"/>
        </w:rPr>
        <w:t>занявшихпоследующиеместа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Вслучаезакупкитоваровкомиссиятакжеоцениваетсоответствиеполногоописанияпредставленныхтоваровтребованиямприглашения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 w:cs="Calibri"/>
          <w:sz w:val="20"/>
        </w:rPr>
        <w:t>Приравенствепредложенныхнаименьшихцениливслучаееслиценовыепредложениявсехучастников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подавшихзаявки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оцененныекакудовлетворяющиенеценовымусловиям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превышаютцену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установленнуюзаявкойназакупкуприобретаемыхврамкахнастоящейпроцедурытоваровилизакупкаосуществляетсянаоснованиичасти</w:t>
      </w:r>
      <w:r w:rsidRPr="009E10BB">
        <w:rPr>
          <w:rFonts w:ascii="Arial Black" w:hAnsi="Arial Black"/>
          <w:sz w:val="20"/>
        </w:rPr>
        <w:t xml:space="preserve"> 6 </w:t>
      </w:r>
      <w:r w:rsidRPr="009E10BB">
        <w:rPr>
          <w:rFonts w:ascii="Arial Black" w:hAnsi="Arial Black" w:cs="Calibri"/>
          <w:sz w:val="20"/>
        </w:rPr>
        <w:t>статьи</w:t>
      </w:r>
      <w:r w:rsidRPr="009E10BB">
        <w:rPr>
          <w:rFonts w:ascii="Arial Black" w:hAnsi="Arial Black"/>
          <w:sz w:val="20"/>
        </w:rPr>
        <w:t xml:space="preserve"> 15 </w:t>
      </w:r>
      <w:r w:rsidRPr="009E10BB">
        <w:rPr>
          <w:rFonts w:ascii="Arial Black" w:hAnsi="Arial Black" w:cs="Calibri"/>
          <w:sz w:val="20"/>
        </w:rPr>
        <w:t>Закона</w:t>
      </w:r>
      <w:r w:rsidRPr="009E10BB">
        <w:rPr>
          <w:rFonts w:ascii="Arial Black" w:hAnsi="Arial Black"/>
          <w:sz w:val="20"/>
        </w:rPr>
        <w:t>: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а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дляопределенияотобранногоучастникаиучастников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занявшихпоследующиеместа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цельюсокращенияпредложенныхназаседаниикомиссиицен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совсемиучастниками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которыеоцененыкакудовлетворяющиенеценовымусловиям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проводятсяодновременныепереговоры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еслиназаседанииприсутствуютвсеучастники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наделенныесоответствующимполномочиемпредставители</w:t>
      </w:r>
      <w:r w:rsidRPr="009E10BB">
        <w:rPr>
          <w:rFonts w:ascii="Arial Black" w:hAnsi="Arial Black"/>
          <w:sz w:val="20"/>
        </w:rPr>
        <w:t>),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б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впротивномслучаезаседаниекомиссииприостанавливается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ивтечениеодногорабочегоднясекретарькомиссиивэлектроннойформеодновременноуведомляетвсехоцененныхудовлетворительноучастниководате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временииместепроведенияодновременныхпереговоровпоснижениюцен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в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переговорыпроводятсянераннеечемнавторойинепозднеечемнапятыйрабочийденьсодняотправкиизвещения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г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представленноенатотмоменткаждымучастникомценовоепредложениеоглашаетсядляостальныхучастников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идоистеченияпредусмотренногодляпереговоровокончательногосрокаучастникможетпересмотретьсвоеценовоепредложение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д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намоментистеченияустановленногодляпереговоровокончательногосрока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попредставленнымприсутствующимнапереговорахучастникамиценам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которыенепревышаютцену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установленнуюзаявкойназакупку</w:t>
      </w:r>
      <w:r w:rsidRPr="009E10BB">
        <w:rPr>
          <w:rFonts w:ascii="Arial Black" w:hAnsi="Arial Black"/>
          <w:sz w:val="20"/>
        </w:rPr>
        <w:t xml:space="preserve">  , </w:t>
      </w:r>
      <w:r w:rsidRPr="009E10BB">
        <w:rPr>
          <w:rFonts w:ascii="Arial Black" w:hAnsi="Arial Black" w:cs="Calibri"/>
          <w:sz w:val="20"/>
        </w:rPr>
        <w:t>определяютсяиобъявляютсяотобранныйучастникиучастники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занявшиепоследующиеместа</w:t>
      </w:r>
      <w:r w:rsidRPr="009E10BB">
        <w:rPr>
          <w:rFonts w:ascii="Arial Black" w:hAnsi="Arial Black"/>
          <w:sz w:val="20"/>
        </w:rPr>
        <w:t>,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 w:cs="Calibri"/>
          <w:sz w:val="20"/>
        </w:rPr>
        <w:t>е</w:t>
      </w:r>
      <w:r w:rsidRPr="009E10BB">
        <w:rPr>
          <w:rFonts w:ascii="Arial Black" w:hAnsi="Arial Black"/>
          <w:sz w:val="20"/>
        </w:rPr>
        <w:t>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еслинамоментистеченияустановленногодляпереговоровокончательногосрокапредставленныеприсутствующимнапереговорахучастникамиценыпревышаютцену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установленнуюзаявкойназакупку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тооценочнаякомиссияможетобъявитьотобраннымучастника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представившеговрезультатепереговоровнизкоеценовоепредложение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приусловии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чтоправаиобязанностисторон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предусмотренныедоговором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заключаемымсотобраннымучастником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вступаютвсилувслучаепредусмотрениядополнительныхфинансовыхсредстввразмерецены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превышающейцену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установленнуюзаявкойназакупку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изаключениясоглашениямеждусторонами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Приэтомсоглашениезаключаетсявтечениепятнадцатирабочихднейпослепредусмотрениядополнительныхфинансовыхсредствспродлениемсроковпоставкитоваранапериодсоднязаключениядоговорадоднязаключениясоглашения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Договор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заключенныйвсоответствииснастоящимабзацем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расторгается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есливтечениешестидесятикалендарныхдней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следующихзазаключениемдоговора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lastRenderedPageBreak/>
        <w:t>дополнительныефинансовыесредстванепредусматриваются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ж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вмоментистеченияустановленногодляпереговоровсрока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еслицены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представленныеприсутствующиминанемучастниками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превышаютцену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установленнуюзаявкойназакупку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илиеслинаименьшиеценыравны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топроцедуразакупкиобъявляетсянесостоявшейсянаоснованиипункта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статьи</w:t>
      </w:r>
      <w:r w:rsidRPr="009E10BB">
        <w:rPr>
          <w:rFonts w:ascii="Arial Black" w:hAnsi="Arial Black"/>
          <w:sz w:val="20"/>
        </w:rPr>
        <w:t xml:space="preserve"> 37 </w:t>
      </w:r>
      <w:r w:rsidRPr="009E10BB">
        <w:rPr>
          <w:rFonts w:ascii="Arial Black" w:hAnsi="Arial Black" w:cs="Calibri"/>
          <w:sz w:val="20"/>
        </w:rPr>
        <w:t>Закона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заисключениемслучая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предусмотренногоабзацем</w:t>
      </w:r>
      <w:r w:rsidRPr="009E10BB">
        <w:rPr>
          <w:rFonts w:ascii="Arial Black" w:hAnsi="Arial Black"/>
          <w:sz w:val="20"/>
        </w:rPr>
        <w:t xml:space="preserve"> ,, </w:t>
      </w:r>
      <w:r w:rsidRPr="009E10BB">
        <w:rPr>
          <w:rFonts w:ascii="Arial Black" w:hAnsi="Arial Black" w:cs="Calibri"/>
          <w:sz w:val="20"/>
        </w:rPr>
        <w:t>е</w:t>
      </w:r>
      <w:r w:rsidRPr="009E10BB">
        <w:rPr>
          <w:rFonts w:ascii="Arial Black" w:hAnsi="Arial Black"/>
          <w:sz w:val="20"/>
        </w:rPr>
        <w:t xml:space="preserve"> " </w:t>
      </w:r>
      <w:r w:rsidRPr="009E10BB">
        <w:rPr>
          <w:rFonts w:ascii="Arial Black" w:hAnsi="Arial Black" w:cs="Calibri"/>
          <w:sz w:val="20"/>
        </w:rPr>
        <w:t>настоящегоподпункта</w:t>
      </w:r>
      <w:r w:rsidRPr="009E10BB">
        <w:rPr>
          <w:rFonts w:ascii="Arial Black" w:hAnsi="Arial Black"/>
          <w:sz w:val="20"/>
        </w:rPr>
        <w:t xml:space="preserve">. </w:t>
      </w:r>
    </w:p>
    <w:p w:rsidR="00164A63" w:rsidRPr="009E10BB" w:rsidRDefault="00164A63" w:rsidP="00164A6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Приналичиитребованиясекретарькомиссиинезамедлительнопредоставляетпредъявившемутакоетребованиеучастникукопиюзаявкилюбогоучастника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Приневозможностивыполнениятребованиялицу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предъявившемутребование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незамедлительнопредоставляютсявключенныевзаявкудокументы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скоторымионознакомляетсянаместе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справомфотографироватьих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икоторыеонвозвращаетсекретарюкомиссиивходезаседания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препятствуянормальномуфункционированиюкомиссии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8.8.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Есливрезультатеоценки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проведеннойвходезаседанияповскрытиюиоценкезаявок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взаявкеучастникафиксируютсянесоответствиятребованиямприглашения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комиссияприостанавливаетзаседаниенаодинрабочийдень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асекретарькомиссиивтотжеденьвэлектроннойформеинформируетобэтомучастника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предлагаяпоследнемуисправитьнесоответствиядоокончаниясрокаприостановления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Вслучаеобоснованногорешениянаоснованиипункта</w:t>
      </w:r>
      <w:r w:rsidRPr="009E10BB">
        <w:rPr>
          <w:rFonts w:ascii="Arial Black" w:hAnsi="Arial Black"/>
          <w:sz w:val="20"/>
        </w:rPr>
        <w:t xml:space="preserve"> 67 </w:t>
      </w:r>
      <w:r w:rsidRPr="009E10BB">
        <w:rPr>
          <w:rFonts w:ascii="Arial Black" w:hAnsi="Arial Black" w:cs="Calibri"/>
          <w:sz w:val="20"/>
        </w:rPr>
        <w:t>ПорядкаОценочнаякомиссияпосредствомКомитетагосударственныхдоходовРАможетпроверитьдостоверностьподтверждения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представленногозаявкойучастника</w:t>
      </w:r>
      <w:r w:rsidRPr="009E10BB">
        <w:rPr>
          <w:rFonts w:ascii="Arial Black" w:hAnsi="Arial Black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обудовлетворениипункта</w:t>
      </w:r>
      <w:r w:rsidRPr="009E10BB">
        <w:rPr>
          <w:rFonts w:ascii="Arial Black" w:hAnsi="Arial Black"/>
          <w:sz w:val="20"/>
        </w:rPr>
        <w:t xml:space="preserve"> 2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статьи</w:t>
      </w:r>
      <w:r w:rsidRPr="009E10BB">
        <w:rPr>
          <w:rFonts w:ascii="Arial Black" w:hAnsi="Arial Black"/>
          <w:sz w:val="20"/>
        </w:rPr>
        <w:t xml:space="preserve"> 6 </w:t>
      </w:r>
      <w:r w:rsidRPr="009E10BB">
        <w:rPr>
          <w:rFonts w:ascii="Arial Black" w:hAnsi="Arial Black" w:cs="Calibri"/>
          <w:sz w:val="20"/>
        </w:rPr>
        <w:t>Закона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Вслучаепримененияданногоабзацапредставляемаявкомитетинформациядолжна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какминимум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содержатьданныеонаименованииучастника</w:t>
      </w:r>
      <w:r w:rsidRPr="009E10BB">
        <w:rPr>
          <w:rFonts w:ascii="Arial Black" w:hAnsi="Arial Black" w:cs="Sylfaen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участников</w:t>
      </w:r>
      <w:r w:rsidRPr="009E10BB">
        <w:rPr>
          <w:rFonts w:ascii="Arial Black" w:hAnsi="Arial Black" w:cs="Sylfaen"/>
          <w:sz w:val="20"/>
        </w:rPr>
        <w:t xml:space="preserve">), </w:t>
      </w:r>
      <w:r w:rsidRPr="009E10BB">
        <w:rPr>
          <w:rFonts w:ascii="Arial Black" w:hAnsi="Arial Black" w:cs="Calibri"/>
          <w:sz w:val="20"/>
        </w:rPr>
        <w:t>учетномномереналогоплательщикаидате</w:t>
      </w:r>
      <w:r w:rsidRPr="009E10BB">
        <w:rPr>
          <w:rFonts w:ascii="Arial Black" w:hAnsi="Arial Black" w:cs="Sylfaen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число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месяц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год</w:t>
      </w:r>
      <w:r w:rsidRPr="009E10BB">
        <w:rPr>
          <w:rFonts w:ascii="Arial Black" w:hAnsi="Arial Black" w:cs="Sylfaen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представлениязаявки</w:t>
      </w:r>
      <w:r w:rsidRPr="009E10BB">
        <w:rPr>
          <w:rFonts w:ascii="Arial Black" w:hAnsi="Arial Black" w:cs="Sylfaen"/>
          <w:sz w:val="20"/>
        </w:rPr>
        <w:t>.</w:t>
      </w:r>
      <w:r w:rsidRPr="009E10BB">
        <w:rPr>
          <w:rFonts w:ascii="Arial Black" w:hAnsi="Arial Black" w:cs="Calibri"/>
          <w:sz w:val="20"/>
        </w:rPr>
        <w:t>Еслинесоответствиезафиксированонаоснованииинформации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полученнойизКомитетагосударственныхдоходовРА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токуведомлению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направляемомуучастнику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прилагаетсятакжеотсканированнаясоригиналаинформация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полученнаяизКомитета</w:t>
      </w:r>
      <w:r w:rsidRPr="009E10BB">
        <w:rPr>
          <w:rFonts w:ascii="Arial Black" w:hAnsi="Arial Black" w:cs="Sylfaen"/>
          <w:sz w:val="20"/>
        </w:rPr>
        <w:t>.</w:t>
      </w:r>
      <w:r w:rsidRPr="009E10BB">
        <w:rPr>
          <w:rFonts w:ascii="Arial Black" w:hAnsi="Arial Black" w:cs="Calibri"/>
          <w:sz w:val="20"/>
        </w:rPr>
        <w:t>Вуведомлении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направленномучастнику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подробноописываютсявсенесоответствия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обнаруженныеприоценкезаявки</w:t>
      </w:r>
      <w:r w:rsidRPr="009E10BB">
        <w:rPr>
          <w:rFonts w:ascii="Arial Black" w:hAnsi="Arial Black" w:cs="Sylfaen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z w:val="20"/>
        </w:rPr>
        <w:t>8.9.</w:t>
      </w:r>
      <w:r w:rsidRPr="009E10BB">
        <w:rPr>
          <w:rFonts w:ascii="Arial Black" w:hAnsi="Arial Black"/>
          <w:sz w:val="20"/>
        </w:rPr>
        <w:tab/>
      </w:r>
      <w:r w:rsidRPr="009E10BB">
        <w:rPr>
          <w:rFonts w:ascii="Arial Black" w:hAnsi="Arial Black" w:cs="Calibri"/>
          <w:sz w:val="20"/>
        </w:rPr>
        <w:t>Еслиучастникисправляетзафиксированноенесоответствиевсрок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установленныйпунктом</w:t>
      </w:r>
      <w:r w:rsidRPr="009E10BB">
        <w:rPr>
          <w:rFonts w:ascii="Arial Black" w:hAnsi="Arial Black"/>
          <w:sz w:val="20"/>
        </w:rPr>
        <w:t xml:space="preserve"> 8.8. </w:t>
      </w:r>
      <w:r w:rsidRPr="009E10BB">
        <w:rPr>
          <w:rFonts w:ascii="Arial Black" w:hAnsi="Arial Black" w:cs="Calibri"/>
          <w:sz w:val="20"/>
        </w:rPr>
        <w:t>настоящегоприглашения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тоегозаявкаоцениваетсяудовлетворительно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Впротивномслучае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заявкаданногоучастникаоцениваетсянеудовлетворительноиотклоняется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аотобраннымучастникомпризнаетсяучастник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занявшийпоследующееместо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 w:cs="Calibri"/>
          <w:sz w:val="20"/>
        </w:rPr>
        <w:t>Есливрезультатеоценкизаявокнесоответствиебылозафиксировановрезультатеинформации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полученнойизКомитетапогосударственнымдоходамРА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тооносчитаетсяисправленным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еслиучастникпредставляетвоспроизведенный</w:t>
      </w:r>
      <w:r w:rsidRPr="009E10BB">
        <w:rPr>
          <w:rFonts w:ascii="Arial Black" w:hAnsi="Arial Black" w:cs="Sylfaen"/>
          <w:sz w:val="20"/>
        </w:rPr>
        <w:t xml:space="preserve"> (</w:t>
      </w:r>
      <w:r w:rsidRPr="009E10BB">
        <w:rPr>
          <w:rFonts w:ascii="Arial Black" w:hAnsi="Arial Black" w:cs="Calibri"/>
          <w:sz w:val="20"/>
        </w:rPr>
        <w:t>отсканированный</w:t>
      </w:r>
      <w:r w:rsidRPr="009E10BB">
        <w:rPr>
          <w:rFonts w:ascii="Arial Black" w:hAnsi="Arial Black" w:cs="Sylfaen"/>
          <w:sz w:val="20"/>
        </w:rPr>
        <w:t xml:space="preserve">) </w:t>
      </w:r>
      <w:r w:rsidRPr="009E10BB">
        <w:rPr>
          <w:rFonts w:ascii="Arial Black" w:hAnsi="Arial Black" w:cs="Calibri"/>
          <w:sz w:val="20"/>
        </w:rPr>
        <w:t>экземплярдокумента</w:t>
      </w:r>
      <w:r w:rsidRPr="009E10BB">
        <w:rPr>
          <w:rFonts w:ascii="Arial Black" w:hAnsi="Arial Black" w:cs="Sylfaen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обосновывающеговыплатууказаннойсуммывпредоставленнойинформации</w:t>
      </w:r>
      <w:r w:rsidRPr="009E10BB">
        <w:rPr>
          <w:rFonts w:ascii="Arial Black" w:hAnsi="Arial Black" w:cs="Sylfaen"/>
          <w:sz w:val="2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8.10.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Членилисекретарькомиссиинеможетприниматьучастиявработекомиссии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еслиназаседанииповскрытиюзаявоквыясняется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чтоучрежденнаяиморганизацияилиорганизация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вкоторойонимеетдолю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пай</w:t>
      </w:r>
      <w:r w:rsidRPr="009E10BB">
        <w:rPr>
          <w:rFonts w:ascii="Arial Black" w:hAnsi="Arial Black"/>
        </w:rPr>
        <w:t xml:space="preserve">), </w:t>
      </w:r>
      <w:r w:rsidRPr="009E10BB">
        <w:rPr>
          <w:rFonts w:ascii="Arial Black" w:hAnsi="Arial Black" w:cs="Calibri"/>
        </w:rPr>
        <w:t>либолицо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состоящееснимвблизкомродствеилисвойстве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родители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супруги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дети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братья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сестры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атакжеродители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дети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братьяилисестрысупругов</w:t>
      </w:r>
      <w:r w:rsidRPr="009E10BB">
        <w:rPr>
          <w:rFonts w:ascii="Arial Black" w:hAnsi="Arial Black"/>
        </w:rPr>
        <w:t xml:space="preserve">), </w:t>
      </w:r>
      <w:r w:rsidRPr="009E10BB">
        <w:rPr>
          <w:rFonts w:ascii="Arial Black" w:hAnsi="Arial Black" w:cs="Calibri"/>
        </w:rPr>
        <w:lastRenderedPageBreak/>
        <w:t>либоучрежденнаятакимлицоморганизацияилиорганизация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вкоторойтакоелицоимеетдолю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пай</w:t>
      </w:r>
      <w:r w:rsidRPr="009E10BB">
        <w:rPr>
          <w:rFonts w:ascii="Arial Black" w:hAnsi="Arial Black"/>
        </w:rPr>
        <w:t xml:space="preserve">), </w:t>
      </w:r>
      <w:r w:rsidRPr="009E10BB">
        <w:rPr>
          <w:rFonts w:ascii="Arial Black" w:hAnsi="Arial Black" w:cs="Calibri"/>
        </w:rPr>
        <w:t>подалазаявкунаучастиевданнойпроцедуре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ПриналичиипредусмотренногонастоящимпунктомусловиячленилисекретарьКомиссии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имеющийконфликтинтересоввсвязисданнойпроцедурой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непосредственнопослезаседанияповскрытиюзаявокзаявляетсамоотводотданнойпроцедуры</w:t>
      </w:r>
      <w:r w:rsidRPr="009E10BB">
        <w:rPr>
          <w:rFonts w:ascii="Arial Black" w:hAnsi="Arial Black"/>
        </w:rPr>
        <w:t xml:space="preserve">. 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8.11.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Послевскрытияиоценкизаявоксоставляетсяпротоколвпорядке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установленномзаконодательствомРеспубликиАрменияозакупках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Приэтомвпротоколезаседаниякомиссииподробноописываютсянесоответствия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зафиксированныеврезультатеоценкизаявок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иоснованияотклоненияобусловленныхимизаявок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Протоколподписываютприсутствующиеназаседаниичленыкомиссии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8.12.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Непозднеечемнаследующийрабочийденьпослезавершениязаседанияповскрытиюиоценкезаявоксекретарькомиссии</w:t>
      </w:r>
      <w:r w:rsidRPr="009E10BB">
        <w:rPr>
          <w:rFonts w:ascii="Arial Black" w:hAnsi="Arial Black"/>
        </w:rPr>
        <w:t xml:space="preserve">: </w:t>
      </w:r>
    </w:p>
    <w:p w:rsidR="00164A63" w:rsidRPr="009E10BB" w:rsidRDefault="00164A63" w:rsidP="00164A63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1)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опубликовываетвбюллетеневоспроизведенный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отсканированный</w:t>
      </w:r>
      <w:r w:rsidRPr="009E10BB">
        <w:rPr>
          <w:rFonts w:ascii="Arial Black" w:hAnsi="Arial Black"/>
        </w:rPr>
        <w:t xml:space="preserve">)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 w:cs="Courier New"/>
          <w:lang w:val="en-US"/>
        </w:rPr>
        <w:t> </w:t>
      </w:r>
      <w:r w:rsidRPr="009E10BB">
        <w:rPr>
          <w:rFonts w:ascii="Arial Black" w:hAnsi="Arial Black" w:cs="Calibri"/>
        </w:rPr>
        <w:t>оригиналавариантпротоколазаседанияповскрытиюзаявокисводныйлистрассмотренияобоснований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указанныхвпункте</w:t>
      </w:r>
      <w:r w:rsidRPr="009E10BB">
        <w:rPr>
          <w:rFonts w:ascii="Arial Black" w:hAnsi="Arial Black"/>
        </w:rPr>
        <w:t xml:space="preserve"> 3.5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1 </w:t>
      </w:r>
      <w:r w:rsidRPr="009E10BB">
        <w:rPr>
          <w:rFonts w:ascii="Arial Black" w:hAnsi="Arial Black" w:cs="Calibri"/>
        </w:rPr>
        <w:t>настоящегоприглашения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содержащийтакжесведенияодатеполученияобоснованийиадресахэлектроннойпочты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Еслиобоснованиянебылипредставлены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товпротоколезаседаниякомиссииобэтомделаютсясоответствующиезаметки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2)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опубликовываетвбюллетеневоспроизведенные</w:t>
      </w:r>
      <w:r w:rsidRPr="009E10BB">
        <w:rPr>
          <w:rFonts w:ascii="Arial Black" w:hAnsi="Arial Black"/>
        </w:rPr>
        <w:t xml:space="preserve"> (</w:t>
      </w:r>
      <w:r w:rsidRPr="009E10BB">
        <w:rPr>
          <w:rFonts w:ascii="Arial Black" w:hAnsi="Arial Black" w:cs="Calibri"/>
        </w:rPr>
        <w:t>отсканированные</w:t>
      </w:r>
      <w:r w:rsidRPr="009E10BB">
        <w:rPr>
          <w:rFonts w:ascii="Arial Black" w:hAnsi="Arial Black"/>
        </w:rPr>
        <w:t xml:space="preserve">) </w:t>
      </w:r>
      <w:r w:rsidRPr="009E10BB">
        <w:rPr>
          <w:rFonts w:ascii="Arial Black" w:hAnsi="Arial Black" w:cs="Calibri"/>
        </w:rPr>
        <w:t>с</w:t>
      </w:r>
      <w:r w:rsidRPr="009E10BB">
        <w:rPr>
          <w:rFonts w:ascii="Arial Black" w:hAnsi="Arial Black" w:cs="Courier New"/>
          <w:lang w:val="en-US"/>
        </w:rPr>
        <w:t> </w:t>
      </w:r>
      <w:r w:rsidRPr="009E10BB">
        <w:rPr>
          <w:rFonts w:ascii="Arial Black" w:hAnsi="Arial Black" w:cs="Calibri"/>
        </w:rPr>
        <w:t>подписанныхимиприсутствующиминазаседанииповскрытиюзаявокчленамиоценочнойкомиссииоригиналоввариантыобъявленийоботсутствииконфликтаинтересов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Течленыкомиссии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которыеучаствуютвработекомиссииназаседаниях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созываемыхпослезаседанияповскрытиюиоценкезаявок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подписываютпредусмотренныенастоящимподпунктомобъявления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которыесекретарькомиссииопубликовываетвбюллетененаследующийрабочийденьпослеихподписания</w:t>
      </w:r>
      <w:r w:rsidRPr="009E10BB">
        <w:rPr>
          <w:rFonts w:ascii="Arial Black" w:hAnsi="Arial Black"/>
        </w:rPr>
        <w:t>;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Pr="009E10BB">
        <w:rPr>
          <w:rFonts w:ascii="Arial Black" w:hAnsi="Arial Black"/>
          <w:sz w:val="20"/>
          <w:szCs w:val="20"/>
          <w:lang w:val="hy-AM"/>
        </w:rPr>
        <w:t>1</w:t>
      </w:r>
      <w:r w:rsidRPr="009E10BB">
        <w:rPr>
          <w:rFonts w:ascii="Arial Black" w:hAnsi="Arial Black"/>
          <w:sz w:val="20"/>
          <w:szCs w:val="20"/>
        </w:rPr>
        <w:t>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Заказчиквтечениепятирабочихдней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следующихзаднемвозникновенияоснований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предусмотренныхпунктом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вписьменнойформенаправляетданныеэтогоучастника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ссоответствующимиоснованиями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вуполномоченныйорган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которыйвтечениепятирабочихднейпослеихполученияинициируетпроцедурувключенияданногоучастникавсписокучастников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неимеющихправаучаствоватьвпроцессезакупок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Приэтомеслипредставленноепозаявкеподтверждениеучастникаотом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онимеетправонаучастиевпредусмотренныхприглашениемзакупкахквалифицируютсякакнесоответствующеедействительностилибоучастниквустановленныенастоящимприглашениемсрокиипорядкенепредставляетпредусмотренныеприглашением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илиотобранныйучастникнепредставляетобеспечениеквалификации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тоэтообстоятельствосчитаетсянарушениемобязательства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принятоговрамкахпроцессазакупки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8.14 </w:t>
      </w:r>
      <w:r w:rsidRPr="009E10BB">
        <w:rPr>
          <w:rFonts w:ascii="Arial Black" w:hAnsi="Arial Black" w:cs="Calibri"/>
          <w:sz w:val="20"/>
          <w:szCs w:val="20"/>
        </w:rPr>
        <w:t>Еслиучастникбылвключенвсписки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предусмотренныечастями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последняподачизаявки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тоданнаяегозаявканеподлежитотклонению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  <w:sz w:val="20"/>
        </w:rPr>
      </w:pPr>
      <w:r w:rsidRPr="009E10BB">
        <w:rPr>
          <w:rFonts w:ascii="Arial Black" w:hAnsi="Arial Black"/>
          <w:sz w:val="20"/>
        </w:rPr>
        <w:t xml:space="preserve">8.15 </w:t>
      </w:r>
      <w:r w:rsidRPr="009E10BB">
        <w:rPr>
          <w:rFonts w:ascii="Arial Black" w:hAnsi="Arial Black" w:cs="Calibri"/>
          <w:sz w:val="20"/>
        </w:rPr>
        <w:t>Документы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указанныевпунктах</w:t>
      </w:r>
      <w:r w:rsidRPr="009E10BB">
        <w:rPr>
          <w:rFonts w:ascii="Arial Black" w:hAnsi="Arial Black"/>
          <w:sz w:val="20"/>
        </w:rPr>
        <w:t xml:space="preserve"> 8.8 </w:t>
      </w:r>
      <w:r w:rsidRPr="009E10BB">
        <w:rPr>
          <w:rFonts w:ascii="Arial Black" w:hAnsi="Arial Black" w:cs="Calibri"/>
          <w:sz w:val="20"/>
        </w:rPr>
        <w:t>и</w:t>
      </w:r>
      <w:r w:rsidRPr="009E10BB">
        <w:rPr>
          <w:rFonts w:ascii="Arial Black" w:hAnsi="Arial Black"/>
          <w:sz w:val="20"/>
        </w:rPr>
        <w:t xml:space="preserve"> 8.9 </w:t>
      </w:r>
      <w:r w:rsidRPr="009E10BB">
        <w:rPr>
          <w:rFonts w:ascii="Arial Black" w:hAnsi="Arial Black" w:cs="Calibri"/>
          <w:sz w:val="20"/>
        </w:rPr>
        <w:t>части</w:t>
      </w:r>
      <w:r w:rsidRPr="009E10BB">
        <w:rPr>
          <w:rFonts w:ascii="Arial Black" w:hAnsi="Arial Black"/>
          <w:sz w:val="20"/>
        </w:rPr>
        <w:t xml:space="preserve"> 1 </w:t>
      </w:r>
      <w:r w:rsidRPr="009E10BB">
        <w:rPr>
          <w:rFonts w:ascii="Arial Black" w:hAnsi="Arial Black" w:cs="Calibri"/>
          <w:sz w:val="20"/>
        </w:rPr>
        <w:t>настоящегоприглашения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участниквустановленныйсрокпредставляетсекретарюкомиссиипосредствомихотправкинаэлектроннуюпочту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предусмотреннуюнастоящимприглашением</w:t>
      </w:r>
      <w:r w:rsidRPr="009E10BB">
        <w:rPr>
          <w:rFonts w:ascii="Arial Black" w:hAnsi="Arial Black"/>
          <w:sz w:val="20"/>
        </w:rPr>
        <w:t xml:space="preserve">. </w:t>
      </w:r>
      <w:r w:rsidRPr="009E10BB">
        <w:rPr>
          <w:rFonts w:ascii="Arial Black" w:hAnsi="Arial Black" w:cs="Calibri"/>
          <w:sz w:val="20"/>
        </w:rPr>
        <w:t>Секретарьобязанвденьполучениядокументов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подтвердитьфактихполучения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lastRenderedPageBreak/>
        <w:t>отправивподтверждениесосвоейэлектроннойпочты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указаннойвнастоящемприглашении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наэлектроннуюпочтуучастника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  <w:spacing w:val="-4"/>
        </w:rPr>
      </w:pPr>
      <w:r w:rsidRPr="009E10BB">
        <w:rPr>
          <w:rFonts w:ascii="Arial Black" w:hAnsi="Arial Black"/>
        </w:rPr>
        <w:t>8.16.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  <w:spacing w:val="-4"/>
        </w:rPr>
        <w:t>Участникииихпредставителимогутприсутствоватьназаседанияхкомиссии</w:t>
      </w:r>
      <w:r w:rsidRPr="009E10BB">
        <w:rPr>
          <w:rFonts w:ascii="Arial Black" w:hAnsi="Arial Black"/>
          <w:spacing w:val="-4"/>
        </w:rPr>
        <w:t xml:space="preserve">. </w:t>
      </w:r>
      <w:r w:rsidRPr="009E10BB">
        <w:rPr>
          <w:rFonts w:ascii="Arial Black" w:hAnsi="Arial Black" w:cs="Calibri"/>
          <w:spacing w:val="-4"/>
        </w:rPr>
        <w:t>Участникиилиихпредставителимогутпотребоватькопиипротоколовзаседанийкомиссии</w:t>
      </w:r>
      <w:r w:rsidRPr="009E10BB">
        <w:rPr>
          <w:rFonts w:ascii="Arial Black" w:hAnsi="Arial Black"/>
          <w:spacing w:val="-4"/>
        </w:rPr>
        <w:t xml:space="preserve">, </w:t>
      </w:r>
      <w:r w:rsidRPr="009E10BB">
        <w:rPr>
          <w:rFonts w:ascii="Arial Black" w:hAnsi="Arial Black" w:cs="Calibri"/>
          <w:spacing w:val="-4"/>
        </w:rPr>
        <w:t>которыепредоставляютсявтечениеодногокалендарногодня</w:t>
      </w:r>
      <w:r w:rsidRPr="009E10BB">
        <w:rPr>
          <w:rFonts w:ascii="Arial Black" w:hAnsi="Arial Black"/>
          <w:spacing w:val="-4"/>
        </w:rPr>
        <w:t>.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contextualSpacing/>
        <w:jc w:val="both"/>
        <w:rPr>
          <w:rFonts w:ascii="Arial Black" w:hAnsi="Arial Black"/>
          <w:spacing w:val="-4"/>
          <w:sz w:val="20"/>
          <w:szCs w:val="20"/>
        </w:rPr>
      </w:pPr>
      <w:r w:rsidRPr="009E10BB">
        <w:rPr>
          <w:rFonts w:ascii="Arial Black" w:hAnsi="Arial Black"/>
          <w:spacing w:val="-4"/>
          <w:sz w:val="20"/>
          <w:szCs w:val="20"/>
        </w:rPr>
        <w:t>8.17.</w:t>
      </w:r>
      <w:r w:rsidRPr="009E10BB">
        <w:rPr>
          <w:rFonts w:ascii="Arial Black" w:hAnsi="Arial Black"/>
          <w:spacing w:val="-4"/>
          <w:sz w:val="20"/>
          <w:szCs w:val="20"/>
        </w:rPr>
        <w:tab/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Электронныеизвещенияотправляютсякомиссиейи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или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заказчикомнаэлектроннуюпочту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4"/>
          <w:sz w:val="20"/>
          <w:szCs w:val="20"/>
        </w:rPr>
        <w:t>указаннуювзаявкеучастника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4"/>
          <w:sz w:val="20"/>
          <w:szCs w:val="20"/>
        </w:rPr>
        <w:t>авслучаеотправленияучастником</w:t>
      </w:r>
      <w:r w:rsidRPr="009E10BB">
        <w:rPr>
          <w:rFonts w:ascii="Arial Black" w:hAnsi="Arial Black" w:cs="Arial Armenian"/>
          <w:spacing w:val="-4"/>
          <w:sz w:val="20"/>
          <w:szCs w:val="20"/>
        </w:rPr>
        <w:t>—</w:t>
      </w:r>
      <w:r w:rsidRPr="009E10BB">
        <w:rPr>
          <w:rFonts w:ascii="Arial Black" w:hAnsi="Arial Black" w:cs="Calibri"/>
          <w:spacing w:val="-4"/>
          <w:sz w:val="20"/>
          <w:szCs w:val="20"/>
        </w:rPr>
        <w:t>суказанноговегозаявкеадресаэлектроннойпочтынаотмеченныйвнастоящемприглашенииэлектронныйадрессекретарякомиссии</w:t>
      </w:r>
      <w:r w:rsidRPr="009E10BB">
        <w:rPr>
          <w:rFonts w:ascii="Arial Black" w:hAnsi="Arial Black"/>
          <w:spacing w:val="-4"/>
          <w:sz w:val="20"/>
          <w:szCs w:val="20"/>
        </w:rPr>
        <w:t>.</w:t>
      </w:r>
    </w:p>
    <w:p w:rsidR="00164A63" w:rsidRPr="009E10BB" w:rsidRDefault="00164A63" w:rsidP="00164A63">
      <w:pPr>
        <w:widowControl w:val="0"/>
        <w:spacing w:after="160"/>
        <w:ind w:firstLine="567"/>
        <w:contextualSpacing/>
        <w:jc w:val="both"/>
        <w:rPr>
          <w:rFonts w:ascii="Arial Black" w:hAnsi="Arial Black"/>
          <w:spacing w:val="-4"/>
          <w:sz w:val="20"/>
          <w:szCs w:val="20"/>
        </w:rPr>
      </w:pPr>
      <w:r w:rsidRPr="009E10BB">
        <w:rPr>
          <w:rFonts w:ascii="Arial Black" w:hAnsi="Arial Black" w:cs="Calibri"/>
          <w:spacing w:val="-4"/>
          <w:sz w:val="20"/>
          <w:szCs w:val="20"/>
        </w:rPr>
        <w:t>Приобменесведениями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документами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электроннымспособомучастникотправляетсведения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документы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ввоспроизведенном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-4"/>
          <w:sz w:val="20"/>
          <w:szCs w:val="20"/>
        </w:rPr>
        <w:t>отсканированном</w:t>
      </w:r>
      <w:r w:rsidRPr="009E10BB">
        <w:rPr>
          <w:rFonts w:ascii="Arial Black" w:hAnsi="Arial Black"/>
          <w:spacing w:val="-4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pacing w:val="-4"/>
          <w:sz w:val="20"/>
          <w:szCs w:val="20"/>
        </w:rPr>
        <w:t>сутвержденногооригиналаварианте</w:t>
      </w:r>
      <w:r w:rsidRPr="009E10BB">
        <w:rPr>
          <w:rFonts w:ascii="Arial Black" w:hAnsi="Arial Black"/>
          <w:spacing w:val="-4"/>
          <w:sz w:val="20"/>
          <w:szCs w:val="2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8.</w:t>
      </w:r>
      <w:r w:rsidRPr="009E10BB">
        <w:rPr>
          <w:rFonts w:ascii="Arial Black" w:hAnsi="Arial Black"/>
          <w:lang w:val="hy-AM"/>
        </w:rPr>
        <w:t>1</w:t>
      </w:r>
      <w:r w:rsidRPr="009E10BB">
        <w:rPr>
          <w:rFonts w:ascii="Arial Black" w:hAnsi="Arial Black"/>
        </w:rPr>
        <w:t>8.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Оценказаявокиопределениеотобранногоучастникаосуществляютсяпоотдельнымлотам</w:t>
      </w:r>
      <w:r w:rsidRPr="009E10BB">
        <w:rPr>
          <w:rStyle w:val="af6"/>
          <w:rFonts w:ascii="Arial Black" w:hAnsi="Arial Black"/>
        </w:rPr>
        <w:footnoteReference w:customMarkFollows="1" w:id="6"/>
        <w:t>11</w:t>
      </w:r>
      <w:r w:rsidRPr="009E10BB">
        <w:rPr>
          <w:rFonts w:ascii="Arial Black" w:hAnsi="Arial Black"/>
        </w:rPr>
        <w:t xml:space="preserve">. </w:t>
      </w:r>
    </w:p>
    <w:p w:rsidR="00164A63" w:rsidRPr="009E10BB" w:rsidRDefault="00164A63" w:rsidP="00164A6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8.19.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Вслучаееслиотобранныйучастникнезаключает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отказывается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заключать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договорилилишаетсяправаназаключениедоговора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решениемкомиссииотобраннымучастникомпризнаетсяучастникзанявшийследующееместосприменениемпроцедуры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установленнойпунктами</w:t>
      </w:r>
      <w:r w:rsidRPr="009E10BB">
        <w:rPr>
          <w:rFonts w:ascii="Arial Black" w:hAnsi="Arial Black"/>
          <w:sz w:val="20"/>
          <w:szCs w:val="20"/>
        </w:rPr>
        <w:t xml:space="preserve"> 8.12-8.18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>8.20.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Вцеляхобоснованиясоответствияпредъявленныхкнемутребованийучастникможетпредставитьиныедополнительныедокументы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сведенияиматериалы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23"/>
        <w:widowControl w:val="0"/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 w:cs="Calibri"/>
        </w:rPr>
        <w:t>Комиссияможетпроверитьподлинностьпредставленныхучастникомданных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используяполученныеизофициальныхисточниковданные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илиполучивобэтомписьменноезаключениекомпетентныхорганов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Приотправкеподобногозапросасоответствующиегосударственныеорганыиорганыместногосамоуправлениявтечениедвухрабочихдней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следующихзаднемполучениязапроса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предоставляютписьменноезаключение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Есливрезультатепроверкиподлинностипредставленныхучастникомданныхониквалифицируютсякакнесоответствующиедействительности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тозаявкаэтогоучастникаотклоняется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</w:rPr>
      </w:pPr>
      <w:r w:rsidRPr="009E10BB">
        <w:rPr>
          <w:rFonts w:ascii="Arial Black" w:hAnsi="Arial Black"/>
        </w:rPr>
        <w:t>8.21.</w:t>
      </w:r>
      <w:r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Сцельюпримененияпункта</w:t>
      </w:r>
      <w:r w:rsidRPr="009E10BB">
        <w:rPr>
          <w:rFonts w:ascii="Arial Black" w:hAnsi="Arial Black"/>
        </w:rPr>
        <w:t xml:space="preserve"> 8.20. </w:t>
      </w:r>
      <w:r w:rsidRPr="009E10BB">
        <w:rPr>
          <w:rFonts w:ascii="Arial Black" w:hAnsi="Arial Black" w:cs="Calibri"/>
        </w:rPr>
        <w:t>части</w:t>
      </w:r>
      <w:r w:rsidRPr="009E10BB">
        <w:rPr>
          <w:rFonts w:ascii="Arial Black" w:hAnsi="Arial Black"/>
        </w:rPr>
        <w:t xml:space="preserve"> 1 </w:t>
      </w:r>
      <w:r w:rsidRPr="009E10BB">
        <w:rPr>
          <w:rFonts w:ascii="Arial Black" w:hAnsi="Arial Black" w:cs="Calibri"/>
        </w:rPr>
        <w:t>настоящегоприглашенияможетбытьсозвановнеочередноезаседаниекомиссии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norm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/>
          <w:sz w:val="20"/>
        </w:rPr>
      </w:pPr>
      <w:r w:rsidRPr="009E10BB">
        <w:rPr>
          <w:rFonts w:ascii="Arial Black" w:hAnsi="Arial Black"/>
          <w:spacing w:val="-6"/>
          <w:sz w:val="20"/>
        </w:rPr>
        <w:t>8.22.</w:t>
      </w:r>
      <w:r w:rsidRPr="009E10BB">
        <w:rPr>
          <w:rFonts w:ascii="Arial Black" w:hAnsi="Arial Black"/>
          <w:spacing w:val="-6"/>
          <w:sz w:val="20"/>
        </w:rPr>
        <w:tab/>
      </w:r>
      <w:r w:rsidRPr="009E10BB">
        <w:rPr>
          <w:rFonts w:ascii="Arial Black" w:hAnsi="Arial Black" w:cs="Calibri"/>
          <w:spacing w:val="-6"/>
          <w:sz w:val="20"/>
        </w:rPr>
        <w:t>Дозаключениядоговоразаказчик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непозднеечемвпервыйрабочийдень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следующийзапринятиемрешенияпоотобранномуучастнику</w:t>
      </w:r>
      <w:r w:rsidRPr="009E10BB">
        <w:rPr>
          <w:rFonts w:ascii="Arial Black" w:hAnsi="Arial Black"/>
          <w:spacing w:val="-6"/>
          <w:sz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</w:rPr>
        <w:t>опубликовываетвбюллетенеобъявлениеотносительнорешенияозаключениидоговора</w:t>
      </w:r>
      <w:r w:rsidRPr="009E10BB">
        <w:rPr>
          <w:rFonts w:ascii="Arial Black" w:hAnsi="Arial Black"/>
          <w:spacing w:val="-6"/>
          <w:sz w:val="20"/>
        </w:rPr>
        <w:t>.</w:t>
      </w:r>
      <w:r w:rsidRPr="009E10BB">
        <w:rPr>
          <w:rFonts w:ascii="Arial Black" w:hAnsi="Arial Black" w:cs="Calibri"/>
          <w:sz w:val="20"/>
        </w:rPr>
        <w:t>Решениео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заключениидоговорасодержиткраткуюинформациюобоценкезаявок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причинах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обосновывающихвыборотобранногоучастника</w:t>
      </w:r>
      <w:r w:rsidRPr="009E10BB">
        <w:rPr>
          <w:rFonts w:ascii="Arial Black" w:hAnsi="Arial Black"/>
          <w:sz w:val="20"/>
        </w:rPr>
        <w:t xml:space="preserve">, </w:t>
      </w:r>
      <w:r w:rsidRPr="009E10BB">
        <w:rPr>
          <w:rFonts w:ascii="Arial Black" w:hAnsi="Arial Black" w:cs="Calibri"/>
          <w:sz w:val="20"/>
        </w:rPr>
        <w:t>иобъявлениео</w:t>
      </w:r>
      <w:r w:rsidRPr="009E10BB">
        <w:rPr>
          <w:rFonts w:ascii="Arial Black" w:hAnsi="Arial Black" w:cs="Courier New"/>
          <w:sz w:val="20"/>
          <w:lang w:val="en-US"/>
        </w:rPr>
        <w:t> </w:t>
      </w:r>
      <w:r w:rsidRPr="009E10BB">
        <w:rPr>
          <w:rFonts w:ascii="Arial Black" w:hAnsi="Arial Black" w:cs="Calibri"/>
          <w:sz w:val="20"/>
        </w:rPr>
        <w:t>периодеожидания</w:t>
      </w:r>
      <w:r w:rsidRPr="009E10BB">
        <w:rPr>
          <w:rFonts w:ascii="Arial Black" w:hAnsi="Arial Black"/>
          <w:sz w:val="20"/>
        </w:rPr>
        <w:t>.</w:t>
      </w:r>
    </w:p>
    <w:p w:rsidR="00164A63" w:rsidRPr="009E10BB" w:rsidRDefault="00164A63" w:rsidP="00164A63">
      <w:pPr>
        <w:pStyle w:val="23"/>
        <w:widowControl w:val="0"/>
        <w:tabs>
          <w:tab w:val="left" w:pos="1276"/>
        </w:tabs>
        <w:spacing w:after="160" w:line="240" w:lineRule="auto"/>
        <w:ind w:firstLine="567"/>
        <w:rPr>
          <w:rFonts w:ascii="Arial Black" w:hAnsi="Arial Black" w:cs="Sylfaen"/>
        </w:rPr>
      </w:pPr>
      <w:r w:rsidRPr="009E10BB">
        <w:rPr>
          <w:rFonts w:ascii="Arial Black" w:hAnsi="Arial Black"/>
        </w:rPr>
        <w:t xml:space="preserve">8.23. </w:t>
      </w:r>
      <w:r w:rsidRPr="009E10BB">
        <w:rPr>
          <w:rFonts w:ascii="Arial Black" w:hAnsi="Arial Black" w:cs="Calibri"/>
        </w:rPr>
        <w:t>Периодоможиданияявляетсяпериодвременимеждуднем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следующимзаднемопубликованияобъявленияотносительнорешенияозаключениидоговора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иднемвозникновенияправомочияназаключениезаказчикомдоговора</w:t>
      </w:r>
      <w:r w:rsidRPr="009E10BB">
        <w:rPr>
          <w:rFonts w:ascii="Arial Black" w:hAnsi="Arial Black"/>
        </w:rPr>
        <w:t>.</w:t>
      </w:r>
    </w:p>
    <w:p w:rsidR="00164A63" w:rsidRPr="009E10BB" w:rsidRDefault="00164A63" w:rsidP="00164A63">
      <w:pPr>
        <w:pStyle w:val="23"/>
        <w:widowControl w:val="0"/>
        <w:spacing w:after="160" w:line="240" w:lineRule="auto"/>
        <w:ind w:firstLine="567"/>
        <w:rPr>
          <w:rFonts w:ascii="Arial Black" w:hAnsi="Arial Black"/>
          <w:i/>
        </w:rPr>
      </w:pPr>
      <w:r w:rsidRPr="009E10BB">
        <w:rPr>
          <w:rFonts w:ascii="Arial Black" w:hAnsi="Arial Black" w:cs="Calibri"/>
        </w:rPr>
        <w:lastRenderedPageBreak/>
        <w:t>Периодожиданиявслучаенастоящейпроцедурысоставляет</w:t>
      </w:r>
      <w:r w:rsidRPr="009E10BB">
        <w:rPr>
          <w:rFonts w:ascii="Arial Black" w:hAnsi="Arial Black"/>
        </w:rPr>
        <w:t xml:space="preserve"> " </w:t>
      </w:r>
      <w:r w:rsidRPr="009E10BB">
        <w:rPr>
          <w:rFonts w:ascii="Arial Black" w:hAnsi="Arial Black"/>
          <w:lang w:val="hy-AM"/>
        </w:rPr>
        <w:t>5</w:t>
      </w:r>
      <w:r w:rsidRPr="009E10BB">
        <w:rPr>
          <w:rFonts w:ascii="Arial Black" w:hAnsi="Arial Black"/>
        </w:rPr>
        <w:t xml:space="preserve">" </w:t>
      </w:r>
      <w:r w:rsidRPr="009E10BB">
        <w:rPr>
          <w:rFonts w:ascii="Arial Black" w:hAnsi="Arial Black" w:cs="Calibri"/>
        </w:rPr>
        <w:t>календарныхдней</w:t>
      </w:r>
      <w:r w:rsidRPr="009E10BB">
        <w:rPr>
          <w:rFonts w:ascii="Arial Black" w:hAnsi="Arial Black"/>
        </w:rPr>
        <w:t xml:space="preserve">. </w:t>
      </w:r>
      <w:r w:rsidRPr="009E10BB">
        <w:rPr>
          <w:rFonts w:ascii="Arial Black" w:hAnsi="Arial Black" w:cs="Calibri"/>
        </w:rPr>
        <w:t>Периодожиданиянеприменим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еслизаявкуподалтолькоодинучастник</w:t>
      </w:r>
      <w:r w:rsidRPr="009E10BB">
        <w:rPr>
          <w:rFonts w:ascii="Arial Black" w:hAnsi="Arial Black"/>
        </w:rPr>
        <w:t xml:space="preserve">, </w:t>
      </w:r>
      <w:r w:rsidRPr="009E10BB">
        <w:rPr>
          <w:rFonts w:ascii="Arial Black" w:hAnsi="Arial Black" w:cs="Calibri"/>
        </w:rPr>
        <w:t>скоторымзаключаетсядоговор</w:t>
      </w:r>
      <w:r w:rsidRPr="009E10BB">
        <w:rPr>
          <w:rFonts w:ascii="Arial Black" w:hAnsi="Arial Black"/>
        </w:rPr>
        <w:t>.</w:t>
      </w:r>
    </w:p>
    <w:p w:rsidR="00B138F3" w:rsidRPr="009E10BB" w:rsidRDefault="00164A63" w:rsidP="00164A63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Заказчикзаключаетдоговор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есливпредусмотренныйнастоящимпунктомпериодожиданияниодинизучастниковнеобжалуетлицу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рассматривающемужалобывсвязисзакупками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решениеозаключениидоговора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заключенныйдоокончанияпериодаожиданияилизаключенныйбезопубликованияобъявленияозаключениидоговора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являетсяничтожным</w:t>
      </w:r>
    </w:p>
    <w:p w:rsidR="000313A6" w:rsidRPr="009E10BB" w:rsidRDefault="00AA0AD8" w:rsidP="00B46D58">
      <w:pPr>
        <w:widowControl w:val="0"/>
        <w:spacing w:after="160"/>
        <w:jc w:val="center"/>
        <w:rPr>
          <w:rFonts w:ascii="Arial Black" w:hAnsi="Arial Black" w:cs="Arial"/>
          <w:b/>
          <w:iCs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9. </w:t>
      </w:r>
      <w:r w:rsidRPr="009E10BB">
        <w:rPr>
          <w:rFonts w:ascii="Arial Black" w:hAnsi="Arial Black" w:cs="Calibri"/>
          <w:b/>
          <w:sz w:val="20"/>
          <w:szCs w:val="20"/>
        </w:rPr>
        <w:t>ЗАКЛЮЧЕНИЕДОГОВОРА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ДоговорзаключаетсязаказчикомнаоснованиирешенияКомиссии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Договорзаключаетсявписьменнойформе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посредствомсоставленияодногодокумента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Втечениечетырехрабочихдней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следующихзаокончаниемпериодаожидания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установленногопунктом</w:t>
      </w:r>
      <w:r w:rsidRPr="009E10BB">
        <w:rPr>
          <w:rFonts w:ascii="Arial Black" w:hAnsi="Arial Black"/>
          <w:sz w:val="20"/>
          <w:szCs w:val="20"/>
        </w:rPr>
        <w:t xml:space="preserve"> 8.23.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заказчикизвещаетотобранногоучастника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представляяпредложениеозаключениидоговораипроектдоговора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Приэтомдоговорможетбытьзаключеннеранеечемнавторойрабочийдень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следующийзаднемокончанияпериодаожидания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установленногопунктом</w:t>
      </w:r>
      <w:r w:rsidRPr="009E10BB">
        <w:rPr>
          <w:rFonts w:ascii="Arial Black" w:hAnsi="Arial Black"/>
          <w:sz w:val="20"/>
          <w:szCs w:val="20"/>
        </w:rPr>
        <w:t xml:space="preserve"> 8.23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Секретарькомиссиипредоставляетотобранномуучастникупредложениеозаключениидоговораипроектзаключаемогодоговораэлектроннымспособом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Приэтомвдоговорвключаетсяполноеописаниетовара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представленноевзаявкеотобраннымучастником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9.4.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Еслиотобранныйучастниквтечение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рабочихднейпослеполученияуведомленияозаключениидоговораипроектадоговоранеподписываетдоговоринепредоставляетзаказчикуобеспеченияквалификациии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тоонлишаетсяправаподписаниядоговора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Вслучаееслиподоговорупредусмотренапредоплата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предусмотренныйнастоящимпунктомсрокустанавливаетсяв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рабочихдней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ектутвержденногоотобраннымучастникомдоговорапредставляетсязаказчикувписьменнойформеиписьмооегопредставлениирегистрируетсявсистемедокументооборотазаказчи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Проектдоговораутверждаетсяруководителемзаказчикавтечениедвухрабочихдней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следующихзавозникновениемтакогоправомочия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ивтечениеследующегозаутверждениемрабочегодняпредоставляетсяучастникусопроводительнымписьмом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pStyle w:val="a3"/>
        <w:widowControl w:val="0"/>
        <w:tabs>
          <w:tab w:val="left" w:pos="1134"/>
        </w:tabs>
        <w:spacing w:after="160" w:line="240" w:lineRule="auto"/>
        <w:ind w:firstLine="567"/>
        <w:rPr>
          <w:rFonts w:ascii="Arial Black" w:hAnsi="Arial Black" w:cs="Sylfaen"/>
          <w:i w:val="0"/>
        </w:rPr>
      </w:pPr>
      <w:r w:rsidRPr="009E10BB">
        <w:rPr>
          <w:rFonts w:ascii="Arial Black" w:hAnsi="Arial Black"/>
          <w:i w:val="0"/>
        </w:rPr>
        <w:t>9.5.</w:t>
      </w:r>
      <w:r w:rsidRPr="009E10BB">
        <w:rPr>
          <w:rFonts w:ascii="Arial Black" w:hAnsi="Arial Black"/>
          <w:i w:val="0"/>
        </w:rPr>
        <w:tab/>
      </w:r>
      <w:r w:rsidRPr="009E10BB">
        <w:rPr>
          <w:rFonts w:ascii="Arial Black" w:hAnsi="Arial Black" w:cs="Calibri"/>
          <w:i w:val="0"/>
        </w:rPr>
        <w:t>Доистечениясрока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предусмотренногопунктом</w:t>
      </w:r>
      <w:r w:rsidRPr="009E10BB">
        <w:rPr>
          <w:rFonts w:ascii="Arial Black" w:hAnsi="Arial Black"/>
          <w:i w:val="0"/>
        </w:rPr>
        <w:t xml:space="preserve"> 9.4 </w:t>
      </w:r>
      <w:r w:rsidRPr="009E10BB">
        <w:rPr>
          <w:rFonts w:ascii="Arial Black" w:hAnsi="Arial Black" w:cs="Calibri"/>
          <w:i w:val="0"/>
        </w:rPr>
        <w:t>части</w:t>
      </w:r>
      <w:r w:rsidRPr="009E10BB">
        <w:rPr>
          <w:rFonts w:ascii="Arial Black" w:hAnsi="Arial Black"/>
          <w:i w:val="0"/>
        </w:rPr>
        <w:t xml:space="preserve"> 1 </w:t>
      </w:r>
      <w:r w:rsidRPr="009E10BB">
        <w:rPr>
          <w:rFonts w:ascii="Arial Black" w:hAnsi="Arial Black" w:cs="Calibri"/>
          <w:i w:val="0"/>
        </w:rPr>
        <w:t>настоящегоПриглашения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ссогласиясторонвпроектдоговорамогутбытьвнесеныизменения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однакоонинемогутпривестикизменениюхарактеристикпредметазакупки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включаяувеличениецены</w:t>
      </w:r>
      <w:r w:rsidRPr="009E10BB">
        <w:rPr>
          <w:rFonts w:ascii="Arial Black" w:hAnsi="Arial Black"/>
          <w:i w:val="0"/>
        </w:rPr>
        <w:t xml:space="preserve">, </w:t>
      </w:r>
      <w:r w:rsidRPr="009E10BB">
        <w:rPr>
          <w:rFonts w:ascii="Arial Black" w:hAnsi="Arial Black" w:cs="Calibri"/>
          <w:i w:val="0"/>
        </w:rPr>
        <w:t>предложеннойотобраннымучастником</w:t>
      </w:r>
      <w:r w:rsidRPr="009E10BB">
        <w:rPr>
          <w:rFonts w:ascii="Arial Black" w:hAnsi="Arial Black"/>
          <w:i w:val="0"/>
        </w:rPr>
        <w:t>.</w:t>
      </w:r>
    </w:p>
    <w:p w:rsidR="00096865" w:rsidRPr="009E10BB" w:rsidRDefault="00030D40" w:rsidP="00B46D58">
      <w:pPr>
        <w:widowControl w:val="0"/>
        <w:spacing w:after="160"/>
        <w:jc w:val="center"/>
        <w:rPr>
          <w:rFonts w:ascii="Arial Black" w:hAnsi="Arial Black" w:cs="Arial"/>
          <w:b/>
          <w:iCs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10. </w:t>
      </w:r>
      <w:r w:rsidR="00F83409" w:rsidRPr="009E10BB">
        <w:rPr>
          <w:rFonts w:ascii="Arial Black" w:hAnsi="Arial Black" w:cs="Calibri"/>
          <w:b/>
          <w:sz w:val="20"/>
          <w:szCs w:val="20"/>
        </w:rPr>
        <w:t>ОБЕСПЕЧЕНИЯКВАЛИФИКАЦИИИ</w:t>
      </w:r>
      <w:r w:rsidRPr="009E10BB">
        <w:rPr>
          <w:rFonts w:ascii="Arial Black" w:hAnsi="Arial Black" w:cs="Calibri"/>
          <w:b/>
          <w:sz w:val="20"/>
          <w:szCs w:val="20"/>
        </w:rPr>
        <w:t>ДОГОВОРА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10.1.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Наоснованиитребованияопредоставленииобеспеченийквалификацииидо</w:t>
      </w:r>
      <w:r w:rsidRPr="009E10BB">
        <w:rPr>
          <w:rFonts w:ascii="Arial Black" w:hAnsi="Arial Black" w:cs="Calibri"/>
          <w:sz w:val="20"/>
          <w:szCs w:val="20"/>
        </w:rPr>
        <w:lastRenderedPageBreak/>
        <w:t>говораотобранныйучастниквтечение</w:t>
      </w:r>
      <w:r w:rsidRPr="009E10BB">
        <w:rPr>
          <w:rFonts w:ascii="Arial Black" w:hAnsi="Arial Black"/>
          <w:sz w:val="20"/>
          <w:szCs w:val="20"/>
        </w:rPr>
        <w:t xml:space="preserve"> 10-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авслучае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еслизаключаемымдоговоромпредусмотренапредоплата</w:t>
      </w:r>
      <w:r w:rsidRPr="009E10BB">
        <w:rPr>
          <w:rFonts w:ascii="Arial Black" w:hAnsi="Arial Black" w:cs="Arial Armenian"/>
          <w:sz w:val="20"/>
          <w:szCs w:val="20"/>
        </w:rPr>
        <w:t>–</w:t>
      </w:r>
      <w:r w:rsidRPr="009E10BB">
        <w:rPr>
          <w:rFonts w:ascii="Arial Black" w:hAnsi="Arial Black"/>
          <w:sz w:val="20"/>
          <w:szCs w:val="20"/>
        </w:rPr>
        <w:t xml:space="preserve"> 15-</w:t>
      </w:r>
      <w:r w:rsidRPr="009E10BB">
        <w:rPr>
          <w:rFonts w:ascii="Arial Black" w:hAnsi="Arial Black" w:cs="Calibri"/>
          <w:sz w:val="20"/>
          <w:szCs w:val="20"/>
        </w:rPr>
        <w:t>ирабочихднейсодняегополучения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обязанпредставитьобеспеченияквалификацииидоговора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Сотобраннымучастникомзаключаетсядоговор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еслионпредставляетобеспеченияквалификацииидоговора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</w:rPr>
        <w:t xml:space="preserve">10.2 </w:t>
      </w:r>
      <w:r w:rsidRPr="009E10BB">
        <w:rPr>
          <w:rFonts w:ascii="Arial Black" w:hAnsi="Arial Black" w:cs="Calibri"/>
          <w:sz w:val="20"/>
          <w:szCs w:val="20"/>
        </w:rPr>
        <w:t>Размеробеспеченияквалификацииравен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процентамценовогопредложенияотобранногоучастника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Обеспечениеквалификациипредставляетсяввидесоглашенияонеустойке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/>
          <w:sz w:val="20"/>
          <w:szCs w:val="20"/>
        </w:rPr>
        <w:t xml:space="preserve"> 4. 2) </w:t>
      </w:r>
      <w:r w:rsidRPr="009E10BB">
        <w:rPr>
          <w:rFonts w:ascii="Arial Black" w:hAnsi="Arial Black" w:cs="Calibri"/>
          <w:sz w:val="20"/>
          <w:szCs w:val="20"/>
        </w:rPr>
        <w:t>илиналичныхденег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илигарантий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предоставленныхбанкамиилистраховымиорганизациями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Причемобеспечениедолжнобытьдействительнымкакминимумвключительнодо</w:t>
      </w:r>
      <w:r w:rsidRPr="009E10BB">
        <w:rPr>
          <w:rFonts w:ascii="Arial Black" w:hAnsi="Arial Black"/>
          <w:sz w:val="20"/>
          <w:szCs w:val="20"/>
        </w:rPr>
        <w:t xml:space="preserve"> 20-</w:t>
      </w:r>
      <w:r w:rsidRPr="009E10BB">
        <w:rPr>
          <w:rFonts w:ascii="Arial Black" w:hAnsi="Arial Black" w:cs="Calibri"/>
          <w:sz w:val="20"/>
          <w:szCs w:val="20"/>
        </w:rPr>
        <w:t>горабочегодня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следующегозаднемполногопринятиязаказчикомрезультатавыполненияконтракта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  <w:vertAlign w:val="superscript"/>
          <w:lang w:val="hy-AM"/>
        </w:rPr>
        <w:t>12.1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Еслипроцедуразакупкиорганизованаполотамиучастникпризнаетсяотобраннымучастникомпоболеечемодномулоту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тоонможетпредоставитьобеспечениеквалификациикакдлякаждоголотавотдельности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такиоднообеспечение</w:t>
      </w:r>
      <w:r w:rsidRPr="009E10BB">
        <w:rPr>
          <w:rFonts w:ascii="Arial Black" w:hAnsi="Arial Black"/>
          <w:sz w:val="20"/>
          <w:szCs w:val="20"/>
        </w:rPr>
        <w:t xml:space="preserve"> - </w:t>
      </w:r>
      <w:r w:rsidRPr="009E10BB">
        <w:rPr>
          <w:rFonts w:ascii="Arial Black" w:hAnsi="Arial Black" w:cs="Calibri"/>
          <w:sz w:val="20"/>
          <w:szCs w:val="20"/>
        </w:rPr>
        <w:t>длявсехлотов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Припредставленииодногообеспеченияквалификацииегосуммаисчисляетсяпоотношениюкобщейценеконтракта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Обеспечениеквалификации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представленноеввиденаличныхденег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должнобытьперечисленонаказначейскийсчет</w:t>
      </w:r>
      <w:r w:rsidRPr="009E10BB">
        <w:rPr>
          <w:rFonts w:ascii="Arial Black" w:hAnsi="Arial Black" w:cs="Arial Armenian"/>
          <w:sz w:val="20"/>
          <w:szCs w:val="20"/>
        </w:rPr>
        <w:t> «</w:t>
      </w:r>
      <w:r w:rsidRPr="009E10BB">
        <w:rPr>
          <w:rFonts w:ascii="Arial Black" w:hAnsi="Arial Black" w:cs="Sylfaen"/>
          <w:sz w:val="20"/>
          <w:szCs w:val="20"/>
        </w:rPr>
        <w:t>900008000698</w:t>
      </w:r>
      <w:r w:rsidRPr="009E10BB">
        <w:rPr>
          <w:rFonts w:ascii="Arial Black" w:hAnsi="Arial Black" w:cs="Arial Armenian"/>
          <w:sz w:val="20"/>
          <w:szCs w:val="20"/>
        </w:rPr>
        <w:t>»</w:t>
      </w:r>
      <w:r w:rsidRPr="009E10BB">
        <w:rPr>
          <w:rFonts w:ascii="Arial Black" w:hAnsi="Arial Black" w:cs="Calibri"/>
          <w:sz w:val="20"/>
          <w:szCs w:val="20"/>
        </w:rPr>
        <w:t>открытыйвЦентральномказначейственаимяуполномоченногооргана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Обеспечениеквалификациивозвращаетсяпредъявителювтечениепятирабочихдней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следующихзаполнымпринятиемзаказчикомрезультатавыполнениядоговора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Есливыполнениедоговорапоэтапноеивыполнениекаждогоэтапанепосредственноневзаимосвязаносокончательнымрезультатом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получаемымвсоответствиистребованиямиустановленнымидоговором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топослепринятиязаказчикомрезультатакаждогоэтапасуммаобеспеченияквалификацииуменьшаетсявпропорции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исчисленнойвотношениисуммыэтогоэтапа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/>
          <w:sz w:val="20"/>
          <w:szCs w:val="20"/>
          <w:lang w:val="hy-AM"/>
        </w:rPr>
        <w:t>---------------------------</w:t>
      </w:r>
    </w:p>
    <w:p w:rsidR="00CF5D89" w:rsidRPr="009E10BB" w:rsidRDefault="00CF5D89" w:rsidP="00CF5D89">
      <w:pPr>
        <w:pStyle w:val="af2"/>
        <w:rPr>
          <w:rFonts w:ascii="Arial Black" w:hAnsi="Arial Black"/>
          <w:i/>
        </w:rPr>
      </w:pPr>
      <w:r w:rsidRPr="009E10BB">
        <w:rPr>
          <w:rFonts w:ascii="Arial Black" w:hAnsi="Arial Black"/>
          <w:i/>
          <w:lang w:val="hy-AM"/>
        </w:rPr>
        <w:t xml:space="preserve">12.1 </w:t>
      </w:r>
      <w:r w:rsidRPr="009E10BB">
        <w:rPr>
          <w:rFonts w:ascii="Arial Black" w:hAnsi="Arial Black" w:cs="Calibri"/>
          <w:i/>
        </w:rPr>
        <w:t>Еслиценаданноголотапозаявкеназакупку</w:t>
      </w:r>
      <w:r w:rsidRPr="009E10BB">
        <w:rPr>
          <w:rFonts w:ascii="Cambria Math" w:eastAsia="MS Mincho" w:hAnsi="Cambria Math" w:cs="Cambria Math"/>
          <w:i/>
        </w:rPr>
        <w:t>․</w:t>
      </w:r>
    </w:p>
    <w:p w:rsidR="00CF5D89" w:rsidRPr="009E10BB" w:rsidRDefault="00CF5D89" w:rsidP="00CF5D89">
      <w:pPr>
        <w:pStyle w:val="af2"/>
        <w:jc w:val="both"/>
        <w:rPr>
          <w:rFonts w:ascii="Arial Black" w:hAnsi="Arial Black"/>
          <w:i/>
        </w:rPr>
      </w:pPr>
      <w:r w:rsidRPr="009E10BB">
        <w:rPr>
          <w:rFonts w:ascii="Arial Black" w:hAnsi="Arial Black"/>
          <w:i/>
        </w:rPr>
        <w:t xml:space="preserve">-    </w:t>
      </w:r>
      <w:r w:rsidRPr="009E10BB">
        <w:rPr>
          <w:rFonts w:ascii="Arial Black" w:hAnsi="Arial Black" w:cs="Calibri"/>
          <w:i/>
        </w:rPr>
        <w:t>непревышаетдвадцатипятикратныйразмербазовойединицызакупок</w:t>
      </w:r>
      <w:r w:rsidRPr="009E10BB">
        <w:rPr>
          <w:rFonts w:ascii="Arial Black" w:hAnsi="Arial Black"/>
          <w:i/>
        </w:rPr>
        <w:t xml:space="preserve">, </w:t>
      </w:r>
      <w:r w:rsidRPr="009E10BB">
        <w:rPr>
          <w:rFonts w:ascii="Arial Black" w:hAnsi="Arial Black" w:cs="Calibri"/>
          <w:i/>
        </w:rPr>
        <w:t>тоизнастоящегоабзацаисключаютсяслова</w:t>
      </w:r>
      <w:r w:rsidRPr="009E10BB">
        <w:rPr>
          <w:rFonts w:ascii="Arial Black" w:hAnsi="Arial Black"/>
          <w:i/>
        </w:rPr>
        <w:t xml:space="preserve"> "</w:t>
      </w:r>
      <w:r w:rsidRPr="009E10BB">
        <w:rPr>
          <w:rFonts w:ascii="Arial Black" w:hAnsi="Arial Black" w:cs="Calibri"/>
          <w:i/>
        </w:rPr>
        <w:t>илигарантий</w:t>
      </w:r>
      <w:r w:rsidRPr="009E10BB">
        <w:rPr>
          <w:rFonts w:ascii="Arial Black" w:hAnsi="Arial Black"/>
          <w:i/>
        </w:rPr>
        <w:t xml:space="preserve">, </w:t>
      </w:r>
      <w:r w:rsidRPr="009E10BB">
        <w:rPr>
          <w:rFonts w:ascii="Arial Black" w:hAnsi="Arial Black" w:cs="Calibri"/>
          <w:i/>
        </w:rPr>
        <w:t>предоставленныхбанкамиилистраховымиорганизациями</w:t>
      </w:r>
      <w:r w:rsidRPr="009E10BB">
        <w:rPr>
          <w:rFonts w:ascii="Arial Black" w:hAnsi="Arial Black"/>
          <w:i/>
        </w:rPr>
        <w:t>"</w:t>
      </w:r>
      <w:r w:rsidRPr="009E10BB">
        <w:rPr>
          <w:rFonts w:ascii="Cambria Math" w:eastAsia="MS Mincho" w:hAnsi="Cambria Math" w:cs="Cambria Math"/>
          <w:i/>
        </w:rPr>
        <w:t>․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jc w:val="both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i/>
          <w:sz w:val="20"/>
          <w:szCs w:val="20"/>
        </w:rPr>
        <w:t xml:space="preserve">- </w:t>
      </w:r>
      <w:r w:rsidRPr="009E10BB">
        <w:rPr>
          <w:rFonts w:ascii="Arial Black" w:hAnsi="Arial Black" w:cs="Calibri"/>
          <w:i/>
          <w:sz w:val="20"/>
          <w:szCs w:val="20"/>
        </w:rPr>
        <w:t>непревышаетсемидесятикратныйразмербазовойединицызакупок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ноболеедвадцатипятикратногоразмера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тоизнастоящегоабзацаисключаютсяслова</w:t>
      </w:r>
      <w:r w:rsidRPr="009E10BB">
        <w:rPr>
          <w:rFonts w:ascii="Arial Black" w:hAnsi="Arial Black"/>
          <w:i/>
          <w:sz w:val="20"/>
          <w:szCs w:val="20"/>
        </w:rPr>
        <w:t xml:space="preserve"> "</w:t>
      </w:r>
      <w:r w:rsidRPr="009E10BB">
        <w:rPr>
          <w:rFonts w:ascii="Arial Black" w:hAnsi="Arial Black" w:cs="Calibri"/>
          <w:i/>
          <w:sz w:val="20"/>
          <w:szCs w:val="20"/>
        </w:rPr>
        <w:t>соглашенияонеустойке</w:t>
      </w:r>
      <w:r w:rsidRPr="009E10BB">
        <w:rPr>
          <w:rFonts w:ascii="Arial Black" w:hAnsi="Arial Black"/>
          <w:i/>
          <w:sz w:val="20"/>
          <w:szCs w:val="20"/>
        </w:rPr>
        <w:t xml:space="preserve"> (</w:t>
      </w: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4,2) </w:t>
      </w:r>
      <w:r w:rsidRPr="009E10BB">
        <w:rPr>
          <w:rFonts w:ascii="Arial Black" w:hAnsi="Arial Black" w:cs="Calibri"/>
          <w:i/>
          <w:sz w:val="20"/>
          <w:szCs w:val="20"/>
        </w:rPr>
        <w:t>или</w:t>
      </w:r>
      <w:r w:rsidRPr="009E10BB">
        <w:rPr>
          <w:rFonts w:ascii="Arial Black" w:hAnsi="Arial Black"/>
          <w:i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i/>
          <w:sz w:val="20"/>
          <w:szCs w:val="20"/>
        </w:rPr>
        <w:t>ачисло</w:t>
      </w:r>
      <w:r w:rsidRPr="009E10BB">
        <w:rPr>
          <w:rFonts w:ascii="Arial Black" w:hAnsi="Arial Black"/>
          <w:i/>
          <w:sz w:val="20"/>
          <w:szCs w:val="20"/>
        </w:rPr>
        <w:t xml:space="preserve"> " 20 " </w:t>
      </w:r>
      <w:r w:rsidRPr="009E10BB">
        <w:rPr>
          <w:rFonts w:ascii="Arial Black" w:hAnsi="Arial Black" w:cs="Calibri"/>
          <w:i/>
          <w:sz w:val="20"/>
          <w:szCs w:val="20"/>
        </w:rPr>
        <w:t>заменяетсячислом</w:t>
      </w:r>
      <w:r w:rsidRPr="009E10BB">
        <w:rPr>
          <w:rFonts w:ascii="Arial Black" w:hAnsi="Arial Black"/>
          <w:i/>
          <w:sz w:val="20"/>
          <w:szCs w:val="20"/>
        </w:rPr>
        <w:t xml:space="preserve"> " 90",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color w:val="FF0000"/>
          <w:sz w:val="20"/>
          <w:szCs w:val="20"/>
        </w:rPr>
      </w:pP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Обеспечениеквалификациинеподлежитвозврату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еслилицо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представившееего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нарушаетпредусмотренноедоговоромобязательство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котороевлечетзасобойодностороннеерасторжениедоговоразаказчиком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10.3.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Размеробеспечениядоговорасоставляет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процентовотценыдоговора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Обеспечениедоговорапредставляется</w:t>
      </w:r>
      <w:r w:rsidR="00B7032D" w:rsidRPr="009E10BB">
        <w:rPr>
          <w:rFonts w:ascii="Arial Black" w:hAnsi="Arial Black" w:cs="Calibri"/>
          <w:i/>
        </w:rPr>
        <w:t>водностороннемпорядкеутвержденногозаявления</w:t>
      </w:r>
      <w:r w:rsidR="00B7032D" w:rsidRPr="009E10BB">
        <w:rPr>
          <w:rFonts w:ascii="Arial Black" w:hAnsi="Arial Black"/>
          <w:i/>
        </w:rPr>
        <w:t>-</w:t>
      </w:r>
      <w:r w:rsidR="00B7032D" w:rsidRPr="009E10BB">
        <w:rPr>
          <w:rFonts w:ascii="Arial Black" w:hAnsi="Arial Black" w:cs="Calibri"/>
          <w:i/>
        </w:rPr>
        <w:t>ввиденеустойки</w:t>
      </w:r>
      <w:r w:rsidR="00B7032D" w:rsidRPr="009E10BB">
        <w:rPr>
          <w:rFonts w:ascii="Arial Black" w:hAnsi="Arial Black"/>
          <w:i/>
        </w:rPr>
        <w:t xml:space="preserve"> (</w:t>
      </w:r>
      <w:r w:rsidR="00B7032D" w:rsidRPr="009E10BB">
        <w:rPr>
          <w:rFonts w:ascii="Arial Black" w:hAnsi="Arial Black" w:cs="Calibri"/>
          <w:i/>
        </w:rPr>
        <w:t>приложение</w:t>
      </w:r>
      <w:r w:rsidR="00B7032D" w:rsidRPr="009E10BB">
        <w:rPr>
          <w:rFonts w:ascii="Arial Black" w:hAnsi="Arial Black"/>
          <w:i/>
        </w:rPr>
        <w:t xml:space="preserve"> 5.1) </w:t>
      </w:r>
      <w:r w:rsidR="00B7032D" w:rsidRPr="009E10BB">
        <w:rPr>
          <w:rFonts w:ascii="Arial Black" w:hAnsi="Arial Black" w:cs="Calibri"/>
          <w:i/>
        </w:rPr>
        <w:t>илиналичныхденег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Еслипроцедуразакупкиорганизованаполотамиучастникпризнаетсяотобранным</w:t>
      </w:r>
      <w:r w:rsidRPr="009E10BB">
        <w:rPr>
          <w:rFonts w:ascii="Arial Black" w:hAnsi="Arial Black" w:cs="Calibri"/>
          <w:sz w:val="20"/>
          <w:szCs w:val="20"/>
        </w:rPr>
        <w:lastRenderedPageBreak/>
        <w:t>участникомпоболеечемодномулоту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тоонможетпредоставитьобеспечениедоговоракакдлякаждоголотавотдельности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такиоднообеспечениедлявсехлотов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Припредставленииодногообеспечениядоговораегосуммаисчисляетсяпоотношениюкобщейценедоговора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Обеспечениедоговорадолжнобытьдействительнокакминимумвключительнодо</w:t>
      </w:r>
      <w:r w:rsidRPr="009E10BB">
        <w:rPr>
          <w:rFonts w:ascii="Arial Black" w:hAnsi="Arial Black"/>
          <w:sz w:val="20"/>
          <w:szCs w:val="20"/>
        </w:rPr>
        <w:t xml:space="preserve"> 90-</w:t>
      </w:r>
      <w:r w:rsidRPr="009E10BB">
        <w:rPr>
          <w:rFonts w:ascii="Arial Black" w:hAnsi="Arial Black" w:cs="Calibri"/>
          <w:sz w:val="20"/>
          <w:szCs w:val="20"/>
        </w:rPr>
        <w:t>горабочегодня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следующегозапоследнимднемисполнениявполномобъемеобязательств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устанавливаемыхзаключаемымдоговором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Обеспечениедоговораподлежитвозвратупредставившемуегоучастникувтечениепятирабочихдней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следующихзаисполнениемвполномобъемеобязательств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взятыхнасебяпозаключенномудоговору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Обеспечениедоговора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представленноеввиденаличныхденег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должнобытьперечисленонаказначейскийсчет</w:t>
      </w:r>
      <w:r w:rsidRPr="009E10BB">
        <w:rPr>
          <w:rFonts w:ascii="Arial Black" w:hAnsi="Arial Black" w:cs="Courier New"/>
          <w:sz w:val="20"/>
          <w:szCs w:val="20"/>
        </w:rPr>
        <w:t> </w:t>
      </w:r>
      <w:r w:rsidRPr="009E10BB">
        <w:rPr>
          <w:rFonts w:ascii="Arial Black" w:hAnsi="Arial Black"/>
          <w:sz w:val="20"/>
          <w:szCs w:val="20"/>
        </w:rPr>
        <w:t xml:space="preserve">"900008000664", </w:t>
      </w:r>
      <w:r w:rsidRPr="009E10BB">
        <w:rPr>
          <w:rFonts w:ascii="Arial Black" w:hAnsi="Arial Black" w:cs="Calibri"/>
          <w:sz w:val="20"/>
          <w:szCs w:val="20"/>
        </w:rPr>
        <w:t>открытыйвЦентральномказначейственаимяуполномоченногооргана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10.4 </w:t>
      </w:r>
      <w:r w:rsidRPr="009E10BB">
        <w:rPr>
          <w:rFonts w:ascii="Arial Black" w:hAnsi="Arial Black" w:cs="Calibri"/>
          <w:sz w:val="20"/>
          <w:szCs w:val="20"/>
        </w:rPr>
        <w:t>Еслипроцедуразакупкиорганизовананаоснованиичасти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инамоментвозникновенияправомочияпозаключениюдоговоранепредусмотреныфинансовыесредства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тообеспеченияквалификацииидоговорапредставляютсяввидезаключенноговодностороннемпорядкезаявления</w:t>
      </w:r>
      <w:r w:rsidRPr="009E10BB">
        <w:rPr>
          <w:rFonts w:ascii="Arial Black" w:hAnsi="Arial Black"/>
          <w:sz w:val="20"/>
          <w:szCs w:val="20"/>
        </w:rPr>
        <w:t xml:space="preserve"> - </w:t>
      </w:r>
      <w:r w:rsidRPr="009E10BB">
        <w:rPr>
          <w:rFonts w:ascii="Arial Black" w:hAnsi="Arial Black" w:cs="Calibri"/>
          <w:sz w:val="20"/>
          <w:szCs w:val="20"/>
        </w:rPr>
        <w:t>ввиденеустойкиилиналичныхденег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Еслинамоментвозникновенияправомочияпозаключениюдоговорапредусмотренныефинансовыесредствапревышают</w:t>
      </w:r>
      <w:r w:rsidRPr="009E10BB">
        <w:rPr>
          <w:rFonts w:ascii="Arial Black" w:hAnsi="Arial Black" w:cs="Sylfaen"/>
          <w:sz w:val="20"/>
          <w:szCs w:val="20"/>
          <w:lang w:val="hy-AM"/>
        </w:rPr>
        <w:t>25</w:t>
      </w:r>
      <w:r w:rsidRPr="009E10BB">
        <w:rPr>
          <w:rFonts w:ascii="Arial Black" w:hAnsi="Arial Black" w:cs="Calibri"/>
          <w:sz w:val="20"/>
          <w:szCs w:val="20"/>
        </w:rPr>
        <w:t>млн</w:t>
      </w:r>
      <w:r w:rsidRPr="009E10BB">
        <w:rPr>
          <w:rFonts w:ascii="Arial Black" w:hAnsi="Arial Black" w:cs="Sylfaen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драмов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однакодляполноговыполнениядоговораивдальнейшемтребуютсяфинансовыесредства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тообеспеченияквалификацииидоговора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почастивыделенныхфинансовыхсредств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представляетсяввидегарантииилиналичныхденег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апочаститребуемыхфинансовыхсредств</w:t>
      </w:r>
      <w:r w:rsidRPr="009E10BB">
        <w:rPr>
          <w:rFonts w:ascii="Arial Black" w:hAnsi="Arial Black" w:cs="Sylfaen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водностороннемпорядкеутвержденногозаявления</w:t>
      </w:r>
      <w:r w:rsidRPr="009E10BB">
        <w:rPr>
          <w:rFonts w:ascii="Arial Black" w:hAnsi="Arial Black" w:cs="Sylfaen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ввиденеустойкиилиналичныхденег</w:t>
      </w:r>
    </w:p>
    <w:p w:rsidR="00CF5D89" w:rsidRPr="009E10BB" w:rsidRDefault="00CF5D89" w:rsidP="00CF5D89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10.6. </w:t>
      </w:r>
      <w:r w:rsidRPr="009E10BB">
        <w:rPr>
          <w:rFonts w:ascii="Arial Black" w:hAnsi="Arial Black" w:cs="Calibri"/>
          <w:sz w:val="20"/>
          <w:szCs w:val="20"/>
        </w:rPr>
        <w:t>Есливрамкахпроцедурызакупки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организованнойполотамзаключенныйдоговоррасторгаетсяпочастикакого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либолотавследствиеегонеисполненияилиненадлежащегоисполнения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тообеспеченияквалификацииидоговоравыплачиваютсявразмересуммы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исчисленнойтолькозаэтотлот</w:t>
      </w:r>
      <w:r w:rsidRPr="009E10BB">
        <w:rPr>
          <w:rFonts w:ascii="Arial Black" w:hAnsi="Arial Black"/>
          <w:sz w:val="20"/>
          <w:szCs w:val="20"/>
        </w:rPr>
        <w:t>.</w:t>
      </w:r>
    </w:p>
    <w:p w:rsidR="00CF5D89" w:rsidRPr="009E10BB" w:rsidRDefault="00CF5D89" w:rsidP="00CF5D89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ab/>
      </w:r>
    </w:p>
    <w:p w:rsidR="003D5CAF" w:rsidRPr="009E10BB" w:rsidRDefault="008D5016" w:rsidP="008875BE">
      <w:pPr>
        <w:widowControl w:val="0"/>
        <w:tabs>
          <w:tab w:val="left" w:pos="1134"/>
        </w:tabs>
        <w:spacing w:after="160"/>
        <w:ind w:firstLine="567"/>
        <w:jc w:val="center"/>
        <w:rPr>
          <w:rFonts w:ascii="Arial Black" w:hAnsi="Arial Black"/>
          <w:b/>
          <w:sz w:val="20"/>
          <w:szCs w:val="20"/>
          <w:lang w:val="hy-AM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11. </w:t>
      </w:r>
      <w:r w:rsidRPr="009E10BB">
        <w:rPr>
          <w:rFonts w:ascii="Arial Black" w:hAnsi="Arial Black" w:cs="Calibri"/>
          <w:b/>
          <w:sz w:val="20"/>
          <w:szCs w:val="20"/>
        </w:rPr>
        <w:t>ОБЪЯВЛЕНИЕПРОЦЕДУРЫНЕСОСТОЯВШЕЙСЯ</w:t>
      </w:r>
    </w:p>
    <w:p w:rsidR="00417C94" w:rsidRPr="009E10BB" w:rsidRDefault="00417C94" w:rsidP="00417C94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11.1.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Согласностатье</w:t>
      </w:r>
      <w:r w:rsidRPr="009E10BB">
        <w:rPr>
          <w:rFonts w:ascii="Arial Black" w:hAnsi="Arial Black"/>
          <w:sz w:val="20"/>
          <w:szCs w:val="20"/>
        </w:rPr>
        <w:t xml:space="preserve"> 37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Комиссияобъявляетнастоящуюпроцедурунесостоявшейся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>: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ниоднаиззаявокнесоответствуетусловиямприглашения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прекращаетсяпотребностьвзакупке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Приэтомпроцедуразакупки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организованнаядлянуждгосударстваилиобщин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ожетбытьобъявленаполностьюиличастичнонесостоявшейсянаоснованиипостановлениясоответственноПравительстваРеспубликиАрменияилиСоветастарейшинобщи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вслучаеиныхзаказчиков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наоснованиирешенияруководителяуполномоченногооргана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lastRenderedPageBreak/>
        <w:t>осуществляющегообщееуправление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авслучаефондов</w:t>
      </w:r>
      <w:r w:rsidRPr="009E10BB">
        <w:rPr>
          <w:rFonts w:ascii="Arial Black" w:hAnsi="Arial Black"/>
          <w:sz w:val="20"/>
          <w:szCs w:val="20"/>
          <w:lang w:val="en-US"/>
        </w:rPr>
        <w:t> </w:t>
      </w:r>
      <w:r w:rsidRPr="009E10BB">
        <w:rPr>
          <w:rFonts w:ascii="Arial Black" w:hAnsi="Arial Black"/>
          <w:sz w:val="20"/>
          <w:szCs w:val="20"/>
        </w:rPr>
        <w:t xml:space="preserve">— </w:t>
      </w:r>
      <w:r w:rsidRPr="009E10BB">
        <w:rPr>
          <w:rFonts w:ascii="Arial Black" w:hAnsi="Arial Black" w:cs="Calibri"/>
          <w:sz w:val="20"/>
          <w:szCs w:val="20"/>
        </w:rPr>
        <w:t>Советапопечителей</w:t>
      </w:r>
      <w:r w:rsidRPr="009E10BB">
        <w:rPr>
          <w:rStyle w:val="af6"/>
          <w:rFonts w:ascii="Arial Black" w:hAnsi="Arial Black"/>
          <w:sz w:val="20"/>
          <w:szCs w:val="20"/>
        </w:rPr>
        <w:footnoteReference w:customMarkFollows="1" w:id="7"/>
        <w:t>14</w:t>
      </w:r>
      <w:r w:rsidRPr="009E10BB">
        <w:rPr>
          <w:rFonts w:ascii="Arial Black" w:hAnsi="Arial Black"/>
          <w:sz w:val="20"/>
          <w:szCs w:val="20"/>
        </w:rPr>
        <w:t>.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неподанониоднойзаявки</w:t>
      </w:r>
      <w:r w:rsidRPr="009E10BB">
        <w:rPr>
          <w:rFonts w:ascii="Arial Black" w:hAnsi="Arial Black"/>
          <w:sz w:val="20"/>
          <w:szCs w:val="20"/>
        </w:rPr>
        <w:t>;</w:t>
      </w:r>
    </w:p>
    <w:p w:rsidR="00417C94" w:rsidRPr="009E10BB" w:rsidRDefault="00417C94" w:rsidP="00417C94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договорнезаключается</w:t>
      </w:r>
      <w:r w:rsidRPr="009E10BB">
        <w:rPr>
          <w:rFonts w:ascii="Arial Black" w:hAnsi="Arial Black"/>
          <w:sz w:val="20"/>
          <w:szCs w:val="20"/>
        </w:rPr>
        <w:t>.</w:t>
      </w:r>
    </w:p>
    <w:p w:rsidR="00417C94" w:rsidRPr="009E10BB" w:rsidRDefault="00417C94" w:rsidP="00417C94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11.2.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Втечениерабочегодня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следующегозаобъявлениемпроцедурызакупкинесостоявшейся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заказчикопубликовываетвбюллетенеобъявление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вкоторомуказываетсяобоснованиеобъявленияпроцедурызакупкинесостоявшейся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C54730" w:rsidRPr="009E10BB" w:rsidRDefault="00C54730" w:rsidP="00C54730">
      <w:pPr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8D5016" w:rsidP="00C54730">
      <w:pPr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12. </w:t>
      </w:r>
      <w:r w:rsidRPr="009E10BB">
        <w:rPr>
          <w:rFonts w:ascii="Arial Black" w:hAnsi="Arial Black" w:cs="Calibri"/>
          <w:b/>
          <w:sz w:val="20"/>
          <w:szCs w:val="20"/>
        </w:rPr>
        <w:t>ПРАВОУЧАСТНИКАИ</w:t>
      </w:r>
      <w:r w:rsidR="008E3307" w:rsidRPr="009E10BB">
        <w:rPr>
          <w:rFonts w:ascii="Arial Black" w:hAnsi="Arial Black" w:cs="Calibri"/>
          <w:b/>
          <w:sz w:val="20"/>
          <w:szCs w:val="20"/>
        </w:rPr>
        <w:t>ПОРЯДОКОБЖАЛОВАНИЯИМ</w:t>
      </w:r>
      <w:r w:rsidR="00025A85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ДЕЙСТВИЙИ</w:t>
      </w:r>
      <w:r w:rsidRPr="009E10BB">
        <w:rPr>
          <w:rFonts w:ascii="Arial Black" w:hAnsi="Arial Black"/>
          <w:b/>
          <w:sz w:val="20"/>
          <w:szCs w:val="20"/>
        </w:rPr>
        <w:t xml:space="preserve"> (</w:t>
      </w:r>
      <w:r w:rsidRPr="009E10BB">
        <w:rPr>
          <w:rFonts w:ascii="Arial Black" w:hAnsi="Arial Black" w:cs="Calibri"/>
          <w:b/>
          <w:sz w:val="20"/>
          <w:szCs w:val="20"/>
        </w:rPr>
        <w:t>ИЛИ</w:t>
      </w:r>
      <w:r w:rsidRPr="009E10BB">
        <w:rPr>
          <w:rFonts w:ascii="Arial Black" w:hAnsi="Arial Black"/>
          <w:b/>
          <w:sz w:val="20"/>
          <w:szCs w:val="20"/>
        </w:rPr>
        <w:t xml:space="preserve">) </w:t>
      </w:r>
      <w:r w:rsidRPr="009E10BB">
        <w:rPr>
          <w:rFonts w:ascii="Arial Black" w:hAnsi="Arial Black" w:cs="Calibri"/>
          <w:b/>
          <w:sz w:val="20"/>
          <w:szCs w:val="20"/>
        </w:rPr>
        <w:t>ПРИНЯТЫХРЕШЕНИЙ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СВЯЗАННЫХ</w:t>
      </w:r>
      <w:r w:rsidR="00025A85" w:rsidRPr="009E10BB">
        <w:rPr>
          <w:rFonts w:ascii="Arial Black" w:hAnsi="Arial Black" w:cs="Arial"/>
          <w:b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b/>
          <w:sz w:val="20"/>
          <w:szCs w:val="20"/>
        </w:rPr>
        <w:t>С</w:t>
      </w:r>
      <w:r w:rsidR="00025A85" w:rsidRPr="009E10BB">
        <w:rPr>
          <w:rFonts w:ascii="Arial Black" w:hAnsi="Arial Black" w:cs="Arial"/>
          <w:b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b/>
          <w:sz w:val="20"/>
          <w:szCs w:val="20"/>
        </w:rPr>
        <w:t>ПРОЦЕССОМЗАКУПКИ</w:t>
      </w:r>
    </w:p>
    <w:p w:rsidR="00C54730" w:rsidRPr="009E10BB" w:rsidRDefault="00C54730" w:rsidP="00C54730">
      <w:pPr>
        <w:jc w:val="center"/>
        <w:rPr>
          <w:rFonts w:ascii="Arial Black" w:hAnsi="Arial Black"/>
          <w:b/>
          <w:sz w:val="20"/>
          <w:szCs w:val="20"/>
        </w:rPr>
      </w:pP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Каждоелицоимеетправонаобжалованиедействий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ирешенийзаказчика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Комиссииилица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рассматривающегосвязанныесзакупкамижалобы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Отношения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втомчислесрассмотрениемжалобы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неявляютсяадминистративнымиирегулируютсязаконодательством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регулирующимгражданско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правовыеотношенияРеспубликиАрмения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КаждоелицосогласноЗаконуимеетправо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наобжалованиедозаключениядоговорадействий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ирешенийзаказчикаиКомиссиилицу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Порядокдеятельностилица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утвержденприказомминистрафинансовРА</w:t>
      </w:r>
      <w:r w:rsidRPr="009E10BB">
        <w:rPr>
          <w:rFonts w:ascii="Arial Black" w:hAnsi="Arial Black"/>
          <w:sz w:val="20"/>
          <w:szCs w:val="20"/>
        </w:rPr>
        <w:t xml:space="preserve"> N 600-</w:t>
      </w:r>
      <w:r w:rsidRPr="009E10BB">
        <w:rPr>
          <w:rFonts w:ascii="Arial Black" w:hAnsi="Arial Black" w:cs="Calibri"/>
          <w:sz w:val="20"/>
          <w:szCs w:val="20"/>
        </w:rPr>
        <w:t>Нот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декабря</w:t>
      </w:r>
      <w:r w:rsidRPr="009E10BB">
        <w:rPr>
          <w:rFonts w:ascii="Arial Black" w:hAnsi="Arial Black"/>
          <w:sz w:val="20"/>
          <w:szCs w:val="20"/>
        </w:rPr>
        <w:t xml:space="preserve"> 2018 </w:t>
      </w:r>
      <w:r w:rsidRPr="009E10BB">
        <w:rPr>
          <w:rFonts w:ascii="Arial Black" w:hAnsi="Arial Black" w:cs="Calibri"/>
          <w:sz w:val="20"/>
          <w:szCs w:val="20"/>
        </w:rPr>
        <w:t>года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наобжалованиевсудебномпорядкедействий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бездействия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ирешенийлица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заказчикаиКомиссии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Еслиподавшеежалобулицообжалует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решениеозаключениидоговора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тожалобаподаетсявпериодожидания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предусмотренныйпунктом</w:t>
      </w:r>
      <w:r w:rsidRPr="009E10BB">
        <w:rPr>
          <w:rFonts w:ascii="Arial Black" w:hAnsi="Arial Black"/>
          <w:sz w:val="20"/>
          <w:szCs w:val="20"/>
        </w:rPr>
        <w:t xml:space="preserve"> 8.23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характеристикипредметазакупкиилитребованияприглашения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жалобаподаетсядоистеченияокончательногосрокаподачизаявок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Жалобаподаетсялицу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вписьменнойформе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подписанной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свключениемвнее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наименования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имени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копиидокумента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удостоверяющеголичность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иадресаподавшегожалобулица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наименованияиадресазаказчика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кодаипредметаобжалуемойпроцедурызакупки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предметаспораитребованияподавшегожалобулица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фактическихиправовыхоснованийжалобы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доказательствпоней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копиидокумента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обосновывающеговнесениеплатызаобжалование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lastRenderedPageBreak/>
        <w:t>Приэтомразмерплатызаобжалованиесоставляет</w:t>
      </w:r>
      <w:r w:rsidRPr="009E10BB">
        <w:rPr>
          <w:rFonts w:ascii="Arial Black" w:hAnsi="Arial Black"/>
          <w:sz w:val="20"/>
          <w:szCs w:val="20"/>
        </w:rPr>
        <w:t xml:space="preserve"> 30 </w:t>
      </w:r>
      <w:r w:rsidRPr="009E10BB">
        <w:rPr>
          <w:rFonts w:ascii="Arial Black" w:hAnsi="Arial Black" w:cs="Calibri"/>
          <w:sz w:val="20"/>
          <w:szCs w:val="20"/>
        </w:rPr>
        <w:t>тысячдрамовРеспубликиАрмения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которыеуплачиваютсявгосударственныйбюджетРеспубликиАрмения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наоткрытыйсэтойцельюнаимяуполномоченногоорганаказначейскийсчет</w:t>
      </w:r>
      <w:r w:rsidRPr="009E10BB">
        <w:rPr>
          <w:rFonts w:ascii="Arial Black" w:hAnsi="Arial Black"/>
          <w:sz w:val="20"/>
          <w:szCs w:val="20"/>
        </w:rPr>
        <w:t xml:space="preserve"> "900008000482". 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7)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наименованияиномерасчетатогобанка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которомувслучаеудовлетворенияжалобыдолжнабытьобратноперечисленаплата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иныхнеобходимыхсведений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12.6 </w:t>
      </w:r>
      <w:r w:rsidRPr="009E10BB">
        <w:rPr>
          <w:rFonts w:ascii="Arial Black" w:hAnsi="Arial Black" w:cs="Calibri"/>
          <w:sz w:val="20"/>
          <w:szCs w:val="20"/>
        </w:rPr>
        <w:t>Жалобалицу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подаетсяпоадресуРеспубликаАрмения</w:t>
      </w:r>
      <w:r w:rsidRPr="009E10BB">
        <w:rPr>
          <w:rFonts w:ascii="Arial Black" w:hAnsi="Arial Black"/>
          <w:sz w:val="20"/>
          <w:szCs w:val="20"/>
        </w:rPr>
        <w:t xml:space="preserve">, 0010, 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Ереван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ул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Мелик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Адамян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иливоспроизведенный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отсканированный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вариантсоригиналавысылаетсянаэлектроннуюпочтупоадресу</w:t>
      </w:r>
      <w:hyperlink r:id="rId9" w:history="1">
        <w:r w:rsidRPr="009E10BB">
          <w:rPr>
            <w:rStyle w:val="a9"/>
            <w:rFonts w:ascii="Arial Black" w:hAnsi="Arial Black"/>
            <w:sz w:val="20"/>
            <w:szCs w:val="20"/>
          </w:rPr>
          <w:t>secretariat@minfin.am</w:t>
        </w:r>
      </w:hyperlink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Наследующийрабочийденьпослеопубликованиявбюллетенерешенияпринятогорассматривающимжалобылицомобудовлетворениижалобы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втомчислечастично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рассматривающеежалобылицо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котороерассмотрелоданнуюжалобуивынеслорешение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предоставляетвписьменнойформев</w:t>
      </w:r>
      <w:r w:rsidRPr="009E10BB">
        <w:rPr>
          <w:rFonts w:ascii="Arial Black" w:hAnsi="Arial Black" w:cs="Courier New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уполномоченныйорганкопиюдокумента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удостоверяющеговнесениеплатыза</w:t>
      </w:r>
      <w:r w:rsidRPr="009E10BB">
        <w:rPr>
          <w:rFonts w:ascii="Arial Black" w:hAnsi="Arial Black" w:cs="Courier New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обжалование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атакженаименованияиномерасчетатогобанка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которомудолжнабытьперечисленаподлежащаявозвратусумма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течениепятирабочихднейпослеполучениякопииуказанноговнастоящемпунктедокументауполномоченныйорганперечисляетобратноплатузаобжалованиевнесшемуее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лицупосредствомсовершенияпереводанауказанныйбанковскийсчет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Еслижалобанеотвечаеттребованиямстатьи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товтечениедвухрабочихдней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следующихзаполучениемжалобы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рассматривающеевсвязанныесзакупкамижалобы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вписьменнойформеуведомляетобэтомподавшеежалобулицо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сназначениемсрокавдварабочихднянаустранениезафиксированныхнедостатков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Вденьотправкиписьмалицо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отправляетвоспроизведенный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отсканированный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вариантсегооригиналатакженаадресэлектроннойпочты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</w:t>
      </w:r>
      <w:r w:rsidRPr="009E10BB">
        <w:rPr>
          <w:rFonts w:ascii="Arial" w:hAnsi="Arial" w:cs="Arial"/>
          <w:sz w:val="20"/>
          <w:szCs w:val="20"/>
        </w:rPr>
        <w:t>օ</w:t>
      </w:r>
      <w:r w:rsidRPr="009E10BB">
        <w:rPr>
          <w:rFonts w:ascii="Arial Black" w:hAnsi="Arial Black" w:cs="Arial Black"/>
          <w:sz w:val="20"/>
          <w:szCs w:val="20"/>
        </w:rPr>
        <w:t>й</w:t>
      </w:r>
      <w:r w:rsidRPr="009E10BB">
        <w:rPr>
          <w:rFonts w:ascii="Arial Black" w:hAnsi="Arial Black" w:cs="Calibri"/>
          <w:sz w:val="20"/>
          <w:szCs w:val="20"/>
        </w:rPr>
        <w:t>вжалобе</w:t>
      </w:r>
      <w:r w:rsidRPr="009E10BB">
        <w:rPr>
          <w:rFonts w:ascii="Arial Black" w:hAnsi="Arial Black"/>
          <w:sz w:val="20"/>
          <w:szCs w:val="20"/>
        </w:rPr>
        <w:t xml:space="preserve">.. </w:t>
      </w:r>
      <w:r w:rsidRPr="009E10BB">
        <w:rPr>
          <w:rFonts w:ascii="Arial Black" w:hAnsi="Arial Black" w:cs="Calibri"/>
          <w:sz w:val="20"/>
          <w:szCs w:val="20"/>
        </w:rPr>
        <w:t>Приэтомеслижалоба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представленнаявустановленныйподпунктом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12.4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неотвечаеттребованиямстатьи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тожалоба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вустановленныйнастоящимпунктомсрокисправленнаяипредставленнаялицу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рассматривающемужалобывсвязисзакупками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считаетсяпредставленнойвустановленныйсрок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12.9 </w:t>
      </w:r>
      <w:r w:rsidRPr="009E10BB">
        <w:rPr>
          <w:rFonts w:ascii="Arial Black" w:hAnsi="Arial Black" w:cs="Calibri"/>
          <w:sz w:val="20"/>
          <w:szCs w:val="20"/>
        </w:rPr>
        <w:t>Втечениеодногорабочегоднясодняпринятияжалобыкпроизводству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вбюллетенепубликуетжалобуиобъявлениеоней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вобъявленииотмечаетсяинтернет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ссылканасозываемыедлярассмотренияжалобызаседанияврежимеонлайн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Жалобасчитаетсяпринятымкпроизводствупоистечениисрока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предусмотренногопунктом</w:t>
      </w:r>
      <w:r w:rsidRPr="009E10BB">
        <w:rPr>
          <w:rFonts w:ascii="Arial Black" w:hAnsi="Arial Black"/>
          <w:sz w:val="20"/>
          <w:szCs w:val="20"/>
        </w:rPr>
        <w:t xml:space="preserve"> 12.</w:t>
      </w:r>
      <w:r w:rsidRPr="009E10BB">
        <w:rPr>
          <w:rFonts w:ascii="Arial Black" w:hAnsi="Arial Black"/>
          <w:sz w:val="20"/>
          <w:szCs w:val="20"/>
          <w:lang w:val="hy-AM"/>
        </w:rPr>
        <w:t>8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настоящегоприглашенияобустранениизафиксированныхнедостатков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авслучаепредставленияжалобысустраненныминедостатками</w:t>
      </w:r>
      <w:r w:rsidRPr="009E10BB">
        <w:rPr>
          <w:rFonts w:ascii="Arial Black" w:hAnsi="Arial Black"/>
          <w:sz w:val="20"/>
          <w:szCs w:val="20"/>
        </w:rPr>
        <w:t xml:space="preserve">  - </w:t>
      </w:r>
      <w:r w:rsidRPr="009E10BB">
        <w:rPr>
          <w:rFonts w:ascii="Arial Black" w:hAnsi="Arial Black" w:cs="Calibri"/>
          <w:sz w:val="20"/>
          <w:szCs w:val="20"/>
        </w:rPr>
        <w:t>содняеепредоставлениялицу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12.10 </w:t>
      </w:r>
      <w:r w:rsidRPr="009E10BB">
        <w:rPr>
          <w:rFonts w:ascii="Arial Black" w:hAnsi="Arial Black" w:cs="Calibri"/>
          <w:sz w:val="20"/>
          <w:szCs w:val="20"/>
        </w:rPr>
        <w:t>Втечениедвухрабочихднейсодняпринятияжалобыкпроизводствулицо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lastRenderedPageBreak/>
        <w:t>рассматривающеесвязанныесзакупкамижалобы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обращаетсясписьмомкзаказчикустребованиемпредставитьвписьменномвидепозициюпожалобе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атакжестребованиемпредставитьуказанныевписьмеинеобходимыедлярассмотренияжалобыипринятиярешениядокументы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прилагаякопиижалобыиприложенныхдокументов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приналичии</w:t>
      </w:r>
      <w:r w:rsidRPr="009E10BB">
        <w:rPr>
          <w:rFonts w:ascii="Arial Black" w:hAnsi="Arial Black" w:cs="Sylfaen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Позициязаказчикапожалобеизапрошенныедокументыпредставляютсялицу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вписьменнойформеиливвоспроизведенном</w:t>
      </w:r>
      <w:r w:rsidRPr="009E10BB">
        <w:rPr>
          <w:rFonts w:ascii="Arial Black" w:hAnsi="Arial Black" w:cs="Sylfaen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отсканированном</w:t>
      </w:r>
      <w:r w:rsidRPr="009E10BB">
        <w:rPr>
          <w:rFonts w:ascii="Arial Black" w:hAnsi="Arial Black" w:cs="Sylfaen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сихоригиналаварианте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путемнаправлениянаэлектроннуюпочту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указаннуювпункте</w:t>
      </w:r>
      <w:r w:rsidRPr="009E10BB">
        <w:rPr>
          <w:rFonts w:ascii="Arial Black" w:hAnsi="Arial Black" w:cs="Sylfaen"/>
          <w:sz w:val="20"/>
          <w:szCs w:val="20"/>
        </w:rPr>
        <w:t xml:space="preserve"> 12.5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 w:cs="Sylfaen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Указанныевнастоящемпунктедокументызаказчикпредставляетлицу</w:t>
      </w:r>
      <w:r w:rsidRPr="009E10BB">
        <w:rPr>
          <w:rFonts w:ascii="Arial Black" w:hAnsi="Arial Black" w:cs="Sylfaen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 w:cs="Sylfaen"/>
          <w:sz w:val="20"/>
          <w:szCs w:val="20"/>
        </w:rPr>
        <w:t xml:space="preserve">,  </w:t>
      </w:r>
      <w:r w:rsidRPr="009E10BB">
        <w:rPr>
          <w:rFonts w:ascii="Arial Black" w:hAnsi="Arial Black" w:cs="Calibri"/>
          <w:sz w:val="20"/>
          <w:szCs w:val="20"/>
        </w:rPr>
        <w:t>втечениедвухрабочихднейсодняполучениятакоготребования</w:t>
      </w:r>
      <w:r w:rsidRPr="009E10BB">
        <w:rPr>
          <w:rFonts w:ascii="Arial Black" w:hAnsi="Arial Black" w:cs="Sylfaen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Решенияожалобепринимаютсяпопроцедуре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согласнокоторойподавшеежалобулицо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заказчикивсевовлеченныесторонывправеприсутствоватьназаседаниях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созываемыхсцельюрассмотренияжалобы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ипредставлятьсвоиточкизрения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Рассмотрениежалобыосуществляетсяирешениевыноситсянепозднеечемвтечениедвадцатикалендарныхднейсодняпринятияжалобыкпроизводству</w:t>
      </w:r>
      <w:r w:rsidRPr="009E10BB">
        <w:rPr>
          <w:rFonts w:ascii="Arial Black" w:hAnsi="Arial Black"/>
          <w:sz w:val="20"/>
          <w:szCs w:val="20"/>
        </w:rPr>
        <w:t xml:space="preserve">.  </w:t>
      </w:r>
      <w:r w:rsidRPr="009E10BB">
        <w:rPr>
          <w:rFonts w:ascii="Arial Black" w:hAnsi="Arial Black" w:cs="Calibri"/>
          <w:sz w:val="20"/>
          <w:szCs w:val="20"/>
        </w:rPr>
        <w:t>Указанныйсрокможетбытьпродленодинразнасрокдодесятикалендарныхднейпомотивированномупромежуточномурешениюлица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Приэтомвденьвынесенияпромежуточногорешениялицо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обеспечиваетопубликованиесоответствующегообъявленияобэтомвбюллетене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Решениелица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рассматривающегожалобывсвязисзакупками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являетсяюридическиобязывающим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иможетбытьизмененоилиотменено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втомчислечастично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толькосудом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рассматривающеесвязанныесзакупкамижалобы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вправеприниматьследующиерешенияотносительнодействийилибездействиязаказчикаиКомиссии</w:t>
      </w:r>
      <w:r w:rsidRPr="009E10BB">
        <w:rPr>
          <w:rFonts w:ascii="Arial Black" w:hAnsi="Arial Black"/>
          <w:sz w:val="20"/>
          <w:szCs w:val="20"/>
        </w:rPr>
        <w:t>: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запретитьвыполнениеопределенныхдействийипринятиерешений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обязатьприниматьсоответствующиерешения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включаяобъявлениепроцедурызакупкинесостоявшейся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заисключениемрешенияопризнаниидоговоранедействительным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принимаетрешениеовключенииучастникавсписокучастников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имеющихправанаучастиевпроцессезакупок</w:t>
      </w:r>
      <w:r w:rsidRPr="009E10BB">
        <w:rPr>
          <w:rFonts w:ascii="Arial Black" w:hAnsi="Arial Black"/>
          <w:sz w:val="20"/>
          <w:szCs w:val="20"/>
        </w:rPr>
        <w:t>;</w:t>
      </w:r>
    </w:p>
    <w:p w:rsidR="00FB0D53" w:rsidRPr="009E10BB" w:rsidRDefault="00FB0D53" w:rsidP="00FB0D53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ведетучетрешений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принятыхлицом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рассматривающимжалобыв</w:t>
      </w:r>
      <w:r w:rsidRPr="009E10BB">
        <w:rPr>
          <w:rFonts w:ascii="Arial Black" w:hAnsi="Arial Black" w:cs="Courier New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связисзакупками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иосуществляетконтрольнадихисполнением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Вслучаеудовлетворенияжалобылицом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рассматривающимсвязанныесзакупкамижалобы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заказчикнесетответственностьзавозмещениеущерба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нанесенногоподавшемужалобулицуиобоснованноговустановленномпорядке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>12.15.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Рассмотрениежалобыявляетсяоткрытымдляобщественности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Рассмотрениежалобосуществляетсяпосредствомзаседаний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Заседаниязаписываютсяивместеспринятымрешениемпожалобепубликуютсявбюллетене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Вслучаеневозможностизаписизаседаниястенографируются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Fonts w:ascii="Arial Black" w:hAnsi="Arial Black" w:cs="Calibri"/>
          <w:sz w:val="20"/>
          <w:szCs w:val="20"/>
        </w:rPr>
        <w:t>Заседанияонлайнтранслируютсятакжевинтернете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12.16.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интересыкоторогобылинарушеныилимогутбытьнарушеныврезультатепослужившихоснованиемдляобжалованиядействий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вправепринятьучастиевпроцедуреобжалования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сподачейаналогичнойжалобылицу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досрокапринятиярешенияожалобе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Согласностатье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непринявшееучастиявпроцедуреобжалования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лишаетсяправанаподачуаналогичнойжалобылицу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рассматривающемужалобывсвязисзакупками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12.17.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опубликовываетвбюллетенерешениевтечениедвухрабочихдней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следующихзаднемегопринятия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суказаниемдатыопубликования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Решениелица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рассматривающегожалобывсвязисзакупками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вступаетвсилунаследующийденьпослеегоопубликованиявбюллетене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12.18.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Каждоелицо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котороезаинтересовановзаключенииконкретнойсделки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икотороепонеслоубыткивследствиедействияилибездействиязаказчика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Комиссииилилица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рассматривающегорассматривающегосвязанныесзакупкамижалобы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вправетребоватьвсудебномпорядкевозмещенияубытков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12.19.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Представленнаялицу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рассматривающемусвязанныесзакупкамижалобы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жалобаавтоматическиприостанавливаетпроцессзакупкисодняопубликованияобъявления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предусмотренногочастью</w:t>
      </w:r>
      <w:r w:rsidRPr="009E10BB">
        <w:rPr>
          <w:rFonts w:ascii="Arial Black" w:hAnsi="Arial Black"/>
          <w:sz w:val="20"/>
          <w:szCs w:val="20"/>
        </w:rPr>
        <w:t xml:space="preserve"> 9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50 </w:t>
      </w:r>
      <w:r w:rsidRPr="009E10BB">
        <w:rPr>
          <w:rFonts w:ascii="Arial Black" w:hAnsi="Arial Black" w:cs="Calibri"/>
          <w:sz w:val="20"/>
          <w:szCs w:val="20"/>
        </w:rPr>
        <w:t>Законадоднявступлениявсилурешения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принятогопорезультатамрассмотренияжалобы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spacing w:after="160"/>
        <w:ind w:firstLine="567"/>
        <w:jc w:val="both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Согласностатье</w:t>
      </w:r>
      <w:r w:rsidRPr="009E10BB">
        <w:rPr>
          <w:rFonts w:ascii="Arial Black" w:hAnsi="Arial Black"/>
          <w:sz w:val="20"/>
          <w:szCs w:val="20"/>
        </w:rPr>
        <w:t xml:space="preserve"> 51 </w:t>
      </w:r>
      <w:r w:rsidRPr="009E10BB">
        <w:rPr>
          <w:rFonts w:ascii="Arial Black" w:hAnsi="Arial Black" w:cs="Calibri"/>
          <w:sz w:val="20"/>
          <w:szCs w:val="20"/>
        </w:rPr>
        <w:t>Законалицо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рассматривающеежалобысвязанныесзакупками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выноситрешениеоснятииприостановленияпроцессазакупки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еслируководителиорганов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установленныхчастью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Закона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авслучаеюридическихлиц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руководительисполнительногоорганаписьменносообщает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чтоисходяизобщественныхинтересовилиинтересовобороныинациональнойбезопасности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необходимопродолжитьпроцессзакупки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рассматривающеесвязанныесзакупкамижалобы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опубликовываетвбюллетенепредусмотренноенастоящимпунктомрешениевтечениерабочегодня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следующегозаднемегопринятия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FB0D53" w:rsidRPr="009E10BB" w:rsidRDefault="00FB0D53" w:rsidP="00FB0D53">
      <w:pPr>
        <w:widowControl w:val="0"/>
        <w:spacing w:after="160"/>
        <w:jc w:val="center"/>
        <w:rPr>
          <w:rFonts w:ascii="Arial Black" w:hAnsi="Arial Black" w:cs="Sylfaen"/>
          <w:b/>
          <w:sz w:val="20"/>
          <w:szCs w:val="20"/>
        </w:rPr>
      </w:pPr>
    </w:p>
    <w:p w:rsidR="00096865" w:rsidRPr="009E10BB" w:rsidRDefault="00FB0D53" w:rsidP="00F631CC">
      <w:pPr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br w:type="page"/>
      </w:r>
      <w:r w:rsidR="00096865" w:rsidRPr="009E10BB">
        <w:rPr>
          <w:rFonts w:ascii="Arial Black" w:hAnsi="Arial Black" w:cs="Calibri"/>
          <w:b/>
          <w:sz w:val="20"/>
          <w:szCs w:val="20"/>
        </w:rPr>
        <w:lastRenderedPageBreak/>
        <w:t>ЧАСТЬ</w:t>
      </w:r>
      <w:r w:rsidR="00096865" w:rsidRPr="009E10BB">
        <w:rPr>
          <w:rFonts w:ascii="Arial Black" w:hAnsi="Arial Black"/>
          <w:b/>
          <w:sz w:val="20"/>
          <w:szCs w:val="20"/>
        </w:rPr>
        <w:t xml:space="preserve"> II</w:t>
      </w:r>
    </w:p>
    <w:p w:rsidR="008842CE" w:rsidRPr="009E10BB" w:rsidRDefault="008842CE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096865" w:rsidP="00B46D58">
      <w:pPr>
        <w:pStyle w:val="aa"/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ИНСТРУКЦИЯПОСОСТАВЛЕНИЮ</w:t>
      </w:r>
      <w:r w:rsidR="00191D27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ЗАЯВКИНА</w:t>
      </w:r>
      <w:r w:rsidR="00B4502F" w:rsidRPr="009E10BB">
        <w:rPr>
          <w:rFonts w:ascii="Arial Black" w:hAnsi="Arial Black" w:cs="Calibri"/>
          <w:b/>
          <w:sz w:val="20"/>
          <w:szCs w:val="20"/>
        </w:rPr>
        <w:t>ЗАПРОСКОТИРОВКИ</w:t>
      </w:r>
    </w:p>
    <w:p w:rsidR="00096865" w:rsidRPr="009E10BB" w:rsidRDefault="00096865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</w:p>
    <w:p w:rsidR="00096865" w:rsidRPr="009E10BB" w:rsidRDefault="008D5016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0"/>
        </w:rPr>
        <w:t>ОБЩИЕПОЛОЖЕНИЯ</w:t>
      </w:r>
    </w:p>
    <w:p w:rsidR="007363F2" w:rsidRPr="009E10BB" w:rsidRDefault="007363F2" w:rsidP="007363F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ЦельюнастоящейИнструкцииявляетсясодействиеучастникамприподготовкезаявки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7363F2" w:rsidRPr="009E10BB" w:rsidRDefault="007363F2" w:rsidP="007363F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Прицелесообразностиучастникможетпредставитьтребуемыесведениявиных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отличныхотпредлагаемыхвнастоящейинструкцииформах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ссоблюдениемтребуемыхреквизитов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7363F2" w:rsidRPr="009E10BB" w:rsidRDefault="007363F2" w:rsidP="007363F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Кромеармянскогоязыка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заявкимогутбытьподанытакженаанглийскомилирусскомязыке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8F15B9" w:rsidRPr="009E10BB" w:rsidRDefault="008F15B9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</w:p>
    <w:p w:rsidR="00096865" w:rsidRPr="009E10BB" w:rsidRDefault="008D5016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2. </w:t>
      </w:r>
      <w:r w:rsidRPr="009E10BB">
        <w:rPr>
          <w:rFonts w:ascii="Arial Black" w:hAnsi="Arial Black" w:cs="Calibri"/>
          <w:b/>
          <w:sz w:val="20"/>
          <w:szCs w:val="20"/>
        </w:rPr>
        <w:t>ЗАЯВКАНАПРОЦЕДУРУ</w:t>
      </w:r>
    </w:p>
    <w:p w:rsidR="008F15B9" w:rsidRPr="009E10BB" w:rsidRDefault="00EA1314" w:rsidP="008F15B9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2. </w:t>
      </w:r>
      <w:r w:rsidR="008F15B9" w:rsidRPr="009E10BB">
        <w:rPr>
          <w:rFonts w:ascii="Arial Black" w:hAnsi="Arial Black" w:cs="Calibri"/>
          <w:sz w:val="20"/>
          <w:szCs w:val="20"/>
        </w:rPr>
        <w:t>Дляучастиявпроцедуреучастникподаетзаявкувпорядке</w:t>
      </w:r>
      <w:r w:rsidR="008F15B9" w:rsidRPr="009E10BB">
        <w:rPr>
          <w:rFonts w:ascii="Arial Black" w:hAnsi="Arial Black"/>
          <w:sz w:val="20"/>
          <w:szCs w:val="20"/>
        </w:rPr>
        <w:t xml:space="preserve">, </w:t>
      </w:r>
      <w:r w:rsidR="008F15B9" w:rsidRPr="009E10BB">
        <w:rPr>
          <w:rFonts w:ascii="Arial Black" w:hAnsi="Arial Black" w:cs="Calibri"/>
          <w:sz w:val="20"/>
          <w:szCs w:val="20"/>
        </w:rPr>
        <w:t>установленномразделом</w:t>
      </w:r>
      <w:r w:rsidR="008F15B9" w:rsidRPr="009E10BB">
        <w:rPr>
          <w:rFonts w:ascii="Arial Black" w:hAnsi="Arial Black"/>
          <w:sz w:val="20"/>
          <w:szCs w:val="20"/>
        </w:rPr>
        <w:t xml:space="preserve"> 3 </w:t>
      </w:r>
      <w:r w:rsidR="008F15B9" w:rsidRPr="009E10BB">
        <w:rPr>
          <w:rFonts w:ascii="Arial Black" w:hAnsi="Arial Black" w:cs="Calibri"/>
          <w:sz w:val="20"/>
          <w:szCs w:val="20"/>
        </w:rPr>
        <w:t>части</w:t>
      </w:r>
      <w:r w:rsidR="008F15B9" w:rsidRPr="009E10BB">
        <w:rPr>
          <w:rFonts w:ascii="Arial Black" w:hAnsi="Arial Black"/>
          <w:sz w:val="20"/>
          <w:szCs w:val="20"/>
        </w:rPr>
        <w:t xml:space="preserve"> 2 </w:t>
      </w:r>
      <w:r w:rsidR="008F15B9" w:rsidRPr="009E10BB">
        <w:rPr>
          <w:rFonts w:ascii="Arial Black" w:hAnsi="Arial Black" w:cs="Calibri"/>
          <w:sz w:val="20"/>
          <w:szCs w:val="20"/>
        </w:rPr>
        <w:t>настоящегоприглашения</w:t>
      </w:r>
      <w:r w:rsidR="008F15B9" w:rsidRPr="009E10BB">
        <w:rPr>
          <w:rFonts w:ascii="Arial Black" w:hAnsi="Arial Black"/>
          <w:sz w:val="20"/>
          <w:szCs w:val="20"/>
        </w:rPr>
        <w:t xml:space="preserve">. </w:t>
      </w:r>
      <w:r w:rsidR="008F15B9" w:rsidRPr="009E10BB">
        <w:rPr>
          <w:rFonts w:ascii="Arial Black" w:hAnsi="Arial Black" w:cs="Calibri"/>
          <w:sz w:val="20"/>
          <w:szCs w:val="20"/>
        </w:rPr>
        <w:t>Кзаявкеприлагаютсяпредусмотренныенастоящимприглашениемсоответствующиедокументы</w:t>
      </w:r>
      <w:r w:rsidR="008F15B9" w:rsidRPr="009E10BB">
        <w:rPr>
          <w:rFonts w:ascii="Arial Black" w:hAnsi="Arial Black"/>
          <w:sz w:val="20"/>
          <w:szCs w:val="20"/>
        </w:rPr>
        <w:t xml:space="preserve"> (</w:t>
      </w:r>
      <w:r w:rsidR="008F15B9" w:rsidRPr="009E10BB">
        <w:rPr>
          <w:rFonts w:ascii="Arial Black" w:hAnsi="Arial Black" w:cs="Calibri"/>
          <w:sz w:val="20"/>
          <w:szCs w:val="20"/>
        </w:rPr>
        <w:t>сведения</w:t>
      </w:r>
      <w:r w:rsidR="008F15B9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>:</w:t>
      </w:r>
    </w:p>
    <w:p w:rsidR="00096865" w:rsidRPr="009E10BB" w:rsidRDefault="002D5CF0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</w:t>
      </w:r>
      <w:r w:rsidR="005114D0" w:rsidRPr="009E10BB">
        <w:rPr>
          <w:rFonts w:ascii="Arial Black" w:hAnsi="Arial Black"/>
          <w:sz w:val="20"/>
          <w:szCs w:val="20"/>
        </w:rPr>
        <w:t>.</w:t>
      </w:r>
      <w:r w:rsidR="009873F3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заявление</w:t>
      </w:r>
      <w:r w:rsidR="00EB3C28" w:rsidRPr="009E10BB">
        <w:rPr>
          <w:rFonts w:ascii="Arial Black" w:hAnsi="Arial Black"/>
          <w:sz w:val="20"/>
          <w:szCs w:val="20"/>
        </w:rPr>
        <w:t>--</w:t>
      </w:r>
      <w:r w:rsidR="00EB3C28" w:rsidRPr="009E10BB">
        <w:rPr>
          <w:rFonts w:ascii="Arial Black" w:hAnsi="Arial Black" w:cs="Calibri"/>
          <w:sz w:val="20"/>
          <w:szCs w:val="20"/>
        </w:rPr>
        <w:t>объявлени</w:t>
      </w:r>
      <w:r w:rsidR="00EB3C28" w:rsidRPr="009E10BB">
        <w:rPr>
          <w:rFonts w:ascii="Arial Black" w:hAnsi="Arial Black"/>
          <w:sz w:val="20"/>
          <w:szCs w:val="20"/>
          <w:lang w:val="en-US"/>
        </w:rPr>
        <w:t>e</w:t>
      </w:r>
      <w:r w:rsidRPr="009E10BB">
        <w:rPr>
          <w:rFonts w:ascii="Arial Black" w:hAnsi="Arial Black" w:cs="Calibri"/>
          <w:sz w:val="20"/>
          <w:szCs w:val="20"/>
        </w:rPr>
        <w:t>научастиевпроцедуресогласноПриложению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>1;</w:t>
      </w:r>
    </w:p>
    <w:p w:rsidR="00172BC4" w:rsidRPr="009E10BB" w:rsidRDefault="00172BC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</w:t>
      </w:r>
      <w:r w:rsidR="00D23E36"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утвержденн</w:t>
      </w:r>
      <w:r w:rsidRPr="009E10BB">
        <w:rPr>
          <w:rFonts w:ascii="Arial Black" w:hAnsi="Arial Black"/>
          <w:sz w:val="20"/>
          <w:szCs w:val="20"/>
          <w:lang w:val="en-US"/>
        </w:rPr>
        <w:t>o</w:t>
      </w:r>
      <w:r w:rsidRPr="009E10BB">
        <w:rPr>
          <w:rFonts w:ascii="Arial Black" w:hAnsi="Arial Black" w:cs="Calibri"/>
          <w:sz w:val="20"/>
          <w:szCs w:val="20"/>
        </w:rPr>
        <w:t>еимполноеописаниепредлагаемоготоварасогласноПриложению</w:t>
      </w:r>
      <w:r w:rsidRPr="009E10BB">
        <w:rPr>
          <w:rFonts w:ascii="Arial Black" w:hAnsi="Arial Black"/>
          <w:sz w:val="20"/>
          <w:szCs w:val="20"/>
          <w:lang w:val="en-US"/>
        </w:rPr>
        <w:t>N</w:t>
      </w:r>
      <w:r w:rsidRPr="009E10BB">
        <w:rPr>
          <w:rFonts w:ascii="Arial Black" w:hAnsi="Arial Black"/>
          <w:sz w:val="20"/>
          <w:szCs w:val="20"/>
        </w:rPr>
        <w:t xml:space="preserve"> 1.1.</w:t>
      </w:r>
    </w:p>
    <w:p w:rsidR="009D7EFF" w:rsidRPr="009E10BB" w:rsidRDefault="009D7EFF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EA7CA6" w:rsidRPr="009E10BB">
        <w:rPr>
          <w:rFonts w:ascii="Arial Black" w:hAnsi="Arial Black"/>
          <w:sz w:val="20"/>
          <w:szCs w:val="20"/>
        </w:rPr>
        <w:t xml:space="preserve">3 </w:t>
      </w:r>
      <w:r w:rsidRPr="009E10BB">
        <w:rPr>
          <w:rFonts w:ascii="Arial Black" w:hAnsi="Arial Black" w:cs="Calibri"/>
          <w:sz w:val="20"/>
          <w:szCs w:val="20"/>
        </w:rPr>
        <w:t>копиюагентскогодоговораиданныелица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являющегосясторонойэтогодоговора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еслиДоговорбудетвыполнятьсячерезагентство</w:t>
      </w:r>
      <w:r w:rsidRPr="009E10BB">
        <w:rPr>
          <w:rFonts w:ascii="Arial Black" w:hAnsi="Arial Black"/>
          <w:sz w:val="20"/>
          <w:szCs w:val="20"/>
        </w:rPr>
        <w:t>;</w:t>
      </w:r>
    </w:p>
    <w:p w:rsidR="008D4137" w:rsidRPr="009E10BB" w:rsidRDefault="008D4137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EA7CA6" w:rsidRPr="009E10BB">
        <w:rPr>
          <w:rFonts w:ascii="Arial Black" w:hAnsi="Arial Black"/>
          <w:sz w:val="20"/>
          <w:szCs w:val="20"/>
        </w:rPr>
        <w:t xml:space="preserve">4 </w:t>
      </w:r>
      <w:r w:rsidRPr="009E10BB">
        <w:rPr>
          <w:rFonts w:ascii="Arial Black" w:hAnsi="Arial Black" w:cs="Calibri"/>
          <w:sz w:val="20"/>
          <w:szCs w:val="20"/>
        </w:rPr>
        <w:t>договоросовместнойдеятельности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еслиучастникиучаствуютвпроцедурезакупкивпорядкесовместнойдеятельности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консорциумом</w:t>
      </w:r>
      <w:r w:rsidRPr="009E10BB">
        <w:rPr>
          <w:rFonts w:ascii="Arial Black" w:hAnsi="Arial Black"/>
          <w:sz w:val="20"/>
          <w:szCs w:val="20"/>
        </w:rPr>
        <w:t>)</w:t>
      </w:r>
      <w:r w:rsidR="00467E75" w:rsidRPr="009E10BB">
        <w:rPr>
          <w:rStyle w:val="af6"/>
          <w:rFonts w:ascii="Arial Black" w:hAnsi="Arial Black"/>
          <w:sz w:val="20"/>
          <w:szCs w:val="20"/>
        </w:rPr>
        <w:footnoteReference w:customMarkFollows="1" w:id="8"/>
        <w:t>15</w:t>
      </w:r>
    </w:p>
    <w:p w:rsidR="006505D2" w:rsidRPr="009E10BB" w:rsidRDefault="002C4DBF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9E39FC" w:rsidRPr="009E10BB">
        <w:rPr>
          <w:rFonts w:ascii="Arial Black" w:hAnsi="Arial Black"/>
          <w:sz w:val="20"/>
          <w:szCs w:val="20"/>
        </w:rPr>
        <w:t>5</w:t>
      </w:r>
      <w:r w:rsidR="005114D0" w:rsidRPr="009E10BB">
        <w:rPr>
          <w:rFonts w:ascii="Arial Black" w:hAnsi="Arial Black"/>
          <w:sz w:val="20"/>
          <w:szCs w:val="20"/>
        </w:rPr>
        <w:t>.</w:t>
      </w:r>
      <w:r w:rsidR="009873F3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обеспечениезаявки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котороепредставляетсявформеналичныхденегилибанковскойгарантии</w:t>
      </w:r>
      <w:r w:rsidR="00FC016A" w:rsidRPr="009E10BB">
        <w:rPr>
          <w:rFonts w:ascii="Arial Black" w:hAnsi="Arial Black"/>
          <w:sz w:val="20"/>
          <w:szCs w:val="20"/>
        </w:rPr>
        <w:t xml:space="preserve"> (</w:t>
      </w:r>
      <w:r w:rsidR="00FC016A" w:rsidRPr="009E10BB">
        <w:rPr>
          <w:rFonts w:ascii="Arial Black" w:hAnsi="Arial Black" w:cs="Calibri"/>
          <w:sz w:val="20"/>
          <w:szCs w:val="20"/>
        </w:rPr>
        <w:t>Приложению</w:t>
      </w:r>
      <w:r w:rsidR="00FC016A" w:rsidRPr="009E10BB">
        <w:rPr>
          <w:rFonts w:ascii="Arial Black" w:hAnsi="Arial Black" w:cs="Arial"/>
          <w:sz w:val="20"/>
          <w:szCs w:val="20"/>
        </w:rPr>
        <w:t>№</w:t>
      </w:r>
      <w:r w:rsidR="00FC016A"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 xml:space="preserve">; </w:t>
      </w:r>
      <w:r w:rsidRPr="009E10BB">
        <w:rPr>
          <w:rFonts w:ascii="Arial Black" w:hAnsi="Arial Black" w:cs="Calibri"/>
          <w:sz w:val="20"/>
          <w:szCs w:val="20"/>
        </w:rPr>
        <w:t>Приэтомзаявкойпредставляетсяоригиналдокумента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удостоверяющегооплатуналичныхденег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илиоригиналбанковскойгарантии</w:t>
      </w:r>
      <w:r w:rsidRPr="009E10BB">
        <w:rPr>
          <w:rFonts w:ascii="Arial Black" w:hAnsi="Arial Black"/>
          <w:sz w:val="20"/>
          <w:szCs w:val="20"/>
        </w:rPr>
        <w:t>.</w:t>
      </w:r>
      <w:r w:rsidR="00761A4D" w:rsidRPr="009E10BB">
        <w:rPr>
          <w:rStyle w:val="af6"/>
          <w:rFonts w:ascii="Arial Black" w:hAnsi="Arial Black"/>
          <w:sz w:val="20"/>
          <w:szCs w:val="20"/>
        </w:rPr>
        <w:footnoteReference w:customMarkFollows="1" w:id="9"/>
        <w:t>16</w:t>
      </w:r>
    </w:p>
    <w:p w:rsidR="00E67BA7" w:rsidRPr="009E10BB" w:rsidRDefault="0009686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</w:t>
      </w:r>
      <w:r w:rsidR="00385C27" w:rsidRPr="009E10BB">
        <w:rPr>
          <w:rFonts w:ascii="Arial Black" w:hAnsi="Arial Black"/>
          <w:sz w:val="20"/>
          <w:szCs w:val="20"/>
        </w:rPr>
        <w:t>6</w:t>
      </w:r>
      <w:r w:rsidR="004413A5" w:rsidRPr="009E10BB">
        <w:rPr>
          <w:rFonts w:ascii="Arial Black" w:hAnsi="Arial Black"/>
          <w:sz w:val="20"/>
          <w:szCs w:val="20"/>
        </w:rPr>
        <w:t>.</w:t>
      </w:r>
      <w:r w:rsidR="00367A9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ценовоепредложениесогласноПриложению</w:t>
      </w:r>
      <w:r w:rsidRPr="009E10BB">
        <w:rPr>
          <w:rFonts w:ascii="Arial Black" w:hAnsi="Arial Black" w:cs="Arial"/>
          <w:sz w:val="20"/>
          <w:szCs w:val="20"/>
        </w:rPr>
        <w:t>№</w:t>
      </w:r>
      <w:r w:rsidR="00385C27" w:rsidRPr="009E10BB">
        <w:rPr>
          <w:rFonts w:ascii="Arial Black" w:hAnsi="Arial Black"/>
          <w:sz w:val="20"/>
          <w:szCs w:val="20"/>
        </w:rPr>
        <w:t>2</w:t>
      </w:r>
      <w:r w:rsidRPr="009E10BB">
        <w:rPr>
          <w:rFonts w:ascii="Arial Black" w:hAnsi="Arial Black"/>
          <w:sz w:val="20"/>
          <w:szCs w:val="20"/>
        </w:rPr>
        <w:t xml:space="preserve">; </w:t>
      </w:r>
      <w:r w:rsidRPr="009E10BB">
        <w:rPr>
          <w:rFonts w:ascii="Arial Black" w:hAnsi="Arial Black" w:cs="Calibri"/>
          <w:sz w:val="20"/>
          <w:szCs w:val="20"/>
        </w:rPr>
        <w:t>Ценовоепредложениепредставляетсявформерасчета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состоящегоизобобщенныхкомпонентовстоимости</w:t>
      </w:r>
      <w:r w:rsidR="00FB3AE2" w:rsidRPr="009E10BB">
        <w:rPr>
          <w:rFonts w:ascii="Arial Black" w:hAnsi="Arial Black"/>
          <w:sz w:val="20"/>
          <w:szCs w:val="20"/>
        </w:rPr>
        <w:t xml:space="preserve"> (</w:t>
      </w:r>
      <w:r w:rsidR="00FB3AE2" w:rsidRPr="009E10BB">
        <w:rPr>
          <w:rFonts w:ascii="Arial Black" w:hAnsi="Arial Black" w:cs="Calibri"/>
          <w:sz w:val="20"/>
          <w:szCs w:val="20"/>
        </w:rPr>
        <w:t>совокупностьсебестоимостиипрогнозируемойприбыли</w:t>
      </w:r>
      <w:r w:rsidR="00A57B1A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 w:cs="Calibri"/>
          <w:sz w:val="20"/>
          <w:szCs w:val="20"/>
        </w:rPr>
        <w:t>иналоганадобавленнуюстоимость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Расчеткомпонентовстоимости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разбивкаилидругиедетали</w:t>
      </w:r>
      <w:r w:rsidRPr="009E10BB">
        <w:rPr>
          <w:rFonts w:ascii="Arial Black" w:hAnsi="Arial Black"/>
          <w:sz w:val="20"/>
          <w:szCs w:val="20"/>
        </w:rPr>
        <w:t xml:space="preserve"> —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="00E267E5" w:rsidRPr="009E10BB">
        <w:rPr>
          <w:rFonts w:ascii="Arial Black" w:hAnsi="Arial Black" w:cs="Calibri"/>
          <w:sz w:val="20"/>
          <w:szCs w:val="20"/>
        </w:rPr>
        <w:t>требуютсяинепредставляются</w:t>
      </w:r>
      <w:r w:rsidR="00E267E5"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spacing w:after="160" w:line="360" w:lineRule="auto"/>
        <w:jc w:val="center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0"/>
        </w:rPr>
        <w:t>ПОРЯДОКПОДГОТОВКИЗАЯВКИ</w:t>
      </w:r>
    </w:p>
    <w:p w:rsidR="008937EA" w:rsidRPr="009E10BB" w:rsidRDefault="00F535C1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>3</w:t>
      </w:r>
      <w:r w:rsidR="008937EA" w:rsidRPr="009E10BB">
        <w:rPr>
          <w:rFonts w:ascii="Arial Black" w:hAnsi="Arial Black"/>
          <w:sz w:val="20"/>
          <w:szCs w:val="20"/>
        </w:rPr>
        <w:t>.1.</w:t>
      </w:r>
      <w:r w:rsidR="008937EA" w:rsidRPr="009E10BB">
        <w:rPr>
          <w:rFonts w:ascii="Arial Black" w:hAnsi="Arial Black"/>
          <w:sz w:val="20"/>
          <w:szCs w:val="20"/>
        </w:rPr>
        <w:tab/>
      </w:r>
      <w:r w:rsidR="008937EA" w:rsidRPr="009E10BB">
        <w:rPr>
          <w:rFonts w:ascii="Arial Black" w:hAnsi="Arial Black" w:cs="Calibri"/>
          <w:sz w:val="20"/>
          <w:szCs w:val="20"/>
        </w:rPr>
        <w:t>Участникподаетзаявкувпорядке</w:t>
      </w:r>
      <w:r w:rsidR="008937EA" w:rsidRPr="009E10BB">
        <w:rPr>
          <w:rFonts w:ascii="Arial Black" w:hAnsi="Arial Black"/>
          <w:sz w:val="20"/>
          <w:szCs w:val="20"/>
        </w:rPr>
        <w:t xml:space="preserve">, </w:t>
      </w:r>
      <w:r w:rsidR="008937EA" w:rsidRPr="009E10BB">
        <w:rPr>
          <w:rFonts w:ascii="Arial Black" w:hAnsi="Arial Black" w:cs="Calibri"/>
          <w:sz w:val="20"/>
          <w:szCs w:val="20"/>
        </w:rPr>
        <w:t>установленномнастоящимприглашением</w:t>
      </w:r>
      <w:r w:rsidR="008937EA" w:rsidRPr="009E10BB">
        <w:rPr>
          <w:rFonts w:ascii="Arial Black" w:hAnsi="Arial Black"/>
          <w:sz w:val="20"/>
          <w:szCs w:val="20"/>
        </w:rPr>
        <w:t xml:space="preserve">. </w:t>
      </w:r>
    </w:p>
    <w:p w:rsidR="008937EA" w:rsidRPr="009E10BB" w:rsidRDefault="008937EA" w:rsidP="008937EA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Предложенияучастника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относящиесякнимдокументывкладываютсявконверт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которыйзаклеиваетсяпредставляющимеголицом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Вложенныевконвертдокументыформируютсяизоригиналов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за</w:t>
      </w:r>
      <w:r w:rsidRPr="009E10BB">
        <w:rPr>
          <w:rFonts w:ascii="Arial Black" w:hAnsi="Arial Black" w:cs="Arial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исключениемдокументов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представленныхлибоутвержденных</w:t>
      </w:r>
      <w:r w:rsidRPr="009E10BB">
        <w:rPr>
          <w:rFonts w:ascii="Arial Black" w:hAnsi="Arial Black"/>
          <w:sz w:val="20"/>
          <w:szCs w:val="20"/>
        </w:rPr>
        <w:t xml:space="preserve"> 3-</w:t>
      </w:r>
      <w:r w:rsidRPr="009E10BB">
        <w:rPr>
          <w:rFonts w:ascii="Arial Black" w:hAnsi="Arial Black" w:cs="Calibri"/>
          <w:sz w:val="20"/>
          <w:szCs w:val="20"/>
        </w:rPr>
        <w:t>ьейстороной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вслучаекоторыхпредставляетсявариант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отксерокопированныйс</w:t>
      </w:r>
      <w:r w:rsidRPr="009E10BB">
        <w:rPr>
          <w:rFonts w:ascii="Arial Black" w:hAnsi="Arial Black" w:cs="Arial"/>
          <w:sz w:val="20"/>
          <w:szCs w:val="20"/>
        </w:rPr>
        <w:t> </w:t>
      </w:r>
      <w:r w:rsidR="007363F2" w:rsidRPr="009E10BB">
        <w:rPr>
          <w:rFonts w:ascii="Arial Black" w:hAnsi="Arial Black" w:cs="Calibri"/>
          <w:sz w:val="20"/>
          <w:szCs w:val="20"/>
        </w:rPr>
        <w:t>оригинала</w:t>
      </w:r>
      <w:r w:rsidR="007363F2" w:rsidRPr="009E10BB">
        <w:rPr>
          <w:rFonts w:ascii="Arial Black" w:hAnsi="Arial Black"/>
          <w:sz w:val="20"/>
          <w:szCs w:val="20"/>
        </w:rPr>
        <w:t xml:space="preserve">) </w:t>
      </w:r>
      <w:r w:rsidR="007363F2" w:rsidRPr="009E10BB">
        <w:rPr>
          <w:rFonts w:ascii="Arial Black" w:hAnsi="Arial Black" w:cs="Calibri"/>
          <w:sz w:val="20"/>
          <w:szCs w:val="20"/>
        </w:rPr>
        <w:t>икопийв</w:t>
      </w:r>
      <w:r w:rsidRPr="009E10BB">
        <w:rPr>
          <w:rFonts w:ascii="Arial Black" w:hAnsi="Arial Black"/>
          <w:sz w:val="20"/>
          <w:szCs w:val="20"/>
        </w:rPr>
        <w:t>_</w:t>
      </w:r>
      <w:r w:rsidR="007363F2" w:rsidRPr="009E10BB">
        <w:rPr>
          <w:rFonts w:ascii="Arial Black" w:hAnsi="Arial Black"/>
          <w:sz w:val="20"/>
          <w:szCs w:val="20"/>
        </w:rPr>
        <w:t>2</w:t>
      </w:r>
      <w:r w:rsidRPr="009E10BB">
        <w:rPr>
          <w:rFonts w:ascii="Arial Black" w:hAnsi="Arial Black"/>
          <w:sz w:val="20"/>
          <w:szCs w:val="20"/>
        </w:rPr>
        <w:t xml:space="preserve">__ </w:t>
      </w:r>
      <w:r w:rsidRPr="009E10BB">
        <w:rPr>
          <w:rFonts w:ascii="Arial Black" w:hAnsi="Arial Black" w:cs="Calibri"/>
          <w:sz w:val="20"/>
          <w:szCs w:val="20"/>
        </w:rPr>
        <w:t>экземплярах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Напакетахдокументовпишутсясоответственнослова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оригинал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копия</w:t>
      </w:r>
      <w:r w:rsidRPr="009E10BB">
        <w:rPr>
          <w:rFonts w:ascii="Arial Black" w:hAnsi="Arial Black"/>
          <w:sz w:val="20"/>
          <w:szCs w:val="20"/>
        </w:rPr>
        <w:t xml:space="preserve">". </w:t>
      </w:r>
      <w:r w:rsidRPr="009E10BB">
        <w:rPr>
          <w:rFonts w:ascii="Arial Black" w:hAnsi="Arial Black" w:cs="Calibri"/>
          <w:sz w:val="20"/>
          <w:szCs w:val="20"/>
        </w:rPr>
        <w:t>Вместооригиналовдокументов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включенныхвзаявку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могутбытьпредставленынотариальнозаверенныекопииэтихдокументов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КонвертипредусмотренныенастоящимПриглашениемисоставленныеучастникомдокументыподписываетпредставившееихлицоилиуполномоченноепоследнимлицо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агент</w:t>
      </w:r>
      <w:r w:rsidRPr="009E10BB">
        <w:rPr>
          <w:rFonts w:ascii="Arial Black" w:hAnsi="Arial Black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Еслизаявкаподаетсяагентом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тосзаявкойпредставляетсядокументопредоставленииемутакогополномочия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Наконверте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указанномвпункте</w:t>
      </w:r>
      <w:r w:rsidRPr="009E10BB">
        <w:rPr>
          <w:rFonts w:ascii="Arial Black" w:hAnsi="Arial Black"/>
          <w:sz w:val="20"/>
          <w:szCs w:val="20"/>
        </w:rPr>
        <w:t xml:space="preserve"> 4.1 </w:t>
      </w:r>
      <w:r w:rsidRPr="009E10BB">
        <w:rPr>
          <w:rFonts w:ascii="Arial Black" w:hAnsi="Arial Black" w:cs="Calibri"/>
          <w:sz w:val="20"/>
          <w:szCs w:val="20"/>
        </w:rPr>
        <w:t>настоящейинструкции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наязыкесоставлениязаявкиуказываются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наименованиезаказчикаиместо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адрес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подачизаявки</w:t>
      </w:r>
      <w:r w:rsidRPr="009E10BB">
        <w:rPr>
          <w:rFonts w:ascii="Arial Black" w:hAnsi="Arial Black"/>
          <w:sz w:val="20"/>
          <w:szCs w:val="20"/>
        </w:rPr>
        <w:t>;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код</w:t>
      </w:r>
      <w:r w:rsidR="00F535C1" w:rsidRPr="009E10BB">
        <w:rPr>
          <w:rFonts w:ascii="Arial Black" w:hAnsi="Arial Black" w:cs="Calibri"/>
          <w:sz w:val="20"/>
          <w:szCs w:val="20"/>
        </w:rPr>
        <w:t>процедуры</w:t>
      </w:r>
      <w:r w:rsidRPr="009E10BB">
        <w:rPr>
          <w:rFonts w:ascii="Arial Black" w:hAnsi="Arial Black"/>
          <w:sz w:val="20"/>
          <w:szCs w:val="20"/>
        </w:rPr>
        <w:t>;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слова</w:t>
      </w:r>
      <w:r w:rsidRPr="009E10BB">
        <w:rPr>
          <w:rFonts w:ascii="Arial Black" w:hAnsi="Arial Black" w:cs="Arial Armenian"/>
          <w:sz w:val="20"/>
          <w:szCs w:val="20"/>
        </w:rPr>
        <w:t>“</w:t>
      </w:r>
      <w:r w:rsidRPr="009E10BB">
        <w:rPr>
          <w:rFonts w:ascii="Arial Black" w:hAnsi="Arial Black" w:cs="Calibri"/>
          <w:sz w:val="20"/>
          <w:szCs w:val="20"/>
        </w:rPr>
        <w:t>невскрыватьдозаседанияповскрытиюзаявок</w:t>
      </w:r>
      <w:r w:rsidRPr="009E10BB">
        <w:rPr>
          <w:rFonts w:ascii="Arial Black" w:hAnsi="Arial Black" w:cs="Arial Armenian"/>
          <w:sz w:val="20"/>
          <w:szCs w:val="20"/>
        </w:rPr>
        <w:t>”</w:t>
      </w:r>
      <w:r w:rsidRPr="009E10BB">
        <w:rPr>
          <w:rFonts w:ascii="Arial Black" w:hAnsi="Arial Black"/>
          <w:sz w:val="20"/>
          <w:szCs w:val="20"/>
        </w:rPr>
        <w:t>;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местонахожденияиномертелефонаучастника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8937EA" w:rsidRPr="009E10BB" w:rsidRDefault="008937EA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Назаседанииповскрытиюзаявоккомиссияотклоняетзаявки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</w:t>
      </w:r>
      <w:r w:rsidRPr="009E10BB">
        <w:rPr>
          <w:rFonts w:ascii="Arial Black" w:hAnsi="Arial Black" w:cs="Arial"/>
          <w:sz w:val="20"/>
          <w:szCs w:val="20"/>
        </w:rPr>
        <w:t> </w:t>
      </w:r>
      <w:r w:rsidRPr="009E10BB">
        <w:rPr>
          <w:rFonts w:ascii="Arial Black" w:hAnsi="Arial Black" w:cs="Calibri"/>
          <w:sz w:val="20"/>
          <w:szCs w:val="20"/>
        </w:rPr>
        <w:t>соответствующиетребованиямпунктов</w:t>
      </w:r>
      <w:r w:rsidR="00EE46E2" w:rsidRPr="009E10BB">
        <w:rPr>
          <w:rFonts w:ascii="Arial Black" w:hAnsi="Arial Black"/>
          <w:sz w:val="20"/>
          <w:szCs w:val="20"/>
        </w:rPr>
        <w:t>3</w:t>
      </w:r>
      <w:r w:rsidRPr="009E10BB">
        <w:rPr>
          <w:rFonts w:ascii="Arial Black" w:hAnsi="Arial Black"/>
          <w:sz w:val="20"/>
          <w:szCs w:val="20"/>
        </w:rPr>
        <w:t xml:space="preserve">.1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="00EE46E2" w:rsidRPr="009E10BB">
        <w:rPr>
          <w:rFonts w:ascii="Arial Black" w:hAnsi="Arial Black"/>
          <w:sz w:val="20"/>
          <w:szCs w:val="20"/>
        </w:rPr>
        <w:t>3</w:t>
      </w:r>
      <w:r w:rsidRPr="009E10BB">
        <w:rPr>
          <w:rFonts w:ascii="Arial Black" w:hAnsi="Arial Black"/>
          <w:sz w:val="20"/>
          <w:szCs w:val="20"/>
        </w:rPr>
        <w:t xml:space="preserve">.2 </w:t>
      </w:r>
      <w:r w:rsidRPr="009E10BB">
        <w:rPr>
          <w:rFonts w:ascii="Arial Black" w:hAnsi="Arial Black" w:cs="Calibri"/>
          <w:sz w:val="20"/>
          <w:szCs w:val="20"/>
        </w:rPr>
        <w:t>настоящейинструкции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ивтомжевидевозвращаетподающемуихлицу</w:t>
      </w:r>
      <w:r w:rsidRPr="009E10BB">
        <w:rPr>
          <w:rFonts w:ascii="Arial Black" w:hAnsi="Arial Black"/>
          <w:sz w:val="20"/>
          <w:szCs w:val="20"/>
        </w:rPr>
        <w:t>.</w:t>
      </w:r>
    </w:p>
    <w:p w:rsidR="007363F2" w:rsidRPr="009E10BB" w:rsidRDefault="007363F2" w:rsidP="008937EA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</w:p>
    <w:p w:rsidR="00B2572B" w:rsidRPr="009E10BB" w:rsidRDefault="00B2572B" w:rsidP="00B46D58">
      <w:pPr>
        <w:pStyle w:val="norm"/>
        <w:widowControl w:val="0"/>
        <w:spacing w:after="160" w:line="240" w:lineRule="auto"/>
        <w:ind w:firstLine="284"/>
        <w:jc w:val="right"/>
        <w:rPr>
          <w:rFonts w:ascii="Arial Black" w:hAnsi="Arial Black" w:cs="Arial"/>
          <w:b/>
          <w:sz w:val="20"/>
        </w:rPr>
      </w:pPr>
      <w:r w:rsidRPr="009E10BB">
        <w:rPr>
          <w:rFonts w:ascii="Arial Black" w:hAnsi="Arial Black" w:cs="Calibri"/>
          <w:b/>
          <w:sz w:val="20"/>
        </w:rPr>
        <w:t>Приложение</w:t>
      </w:r>
      <w:r w:rsidRPr="009E10BB">
        <w:rPr>
          <w:rFonts w:ascii="Arial Black" w:hAnsi="Arial Black" w:cs="Arial"/>
          <w:b/>
          <w:sz w:val="20"/>
        </w:rPr>
        <w:t>№</w:t>
      </w:r>
      <w:r w:rsidRPr="009E10BB">
        <w:rPr>
          <w:rFonts w:ascii="Arial Black" w:hAnsi="Arial Black"/>
          <w:b/>
          <w:sz w:val="20"/>
        </w:rPr>
        <w:t xml:space="preserve"> 1</w:t>
      </w:r>
    </w:p>
    <w:p w:rsidR="00D733F3" w:rsidRPr="009E10BB" w:rsidRDefault="00B2572B" w:rsidP="00D733F3">
      <w:pPr>
        <w:pStyle w:val="a3"/>
        <w:widowControl w:val="0"/>
        <w:spacing w:after="160" w:line="240" w:lineRule="auto"/>
        <w:ind w:firstLine="0"/>
        <w:jc w:val="right"/>
        <w:rPr>
          <w:rFonts w:ascii="Arial Black" w:hAnsi="Arial Black"/>
          <w:b/>
          <w:i w:val="0"/>
        </w:rPr>
      </w:pPr>
      <w:r w:rsidRPr="009E10BB">
        <w:rPr>
          <w:rFonts w:ascii="Arial Black" w:hAnsi="Arial Black" w:cs="Calibri"/>
          <w:b/>
        </w:rPr>
        <w:t>кПриглашениюна</w:t>
      </w:r>
      <w:r w:rsidR="00B4502F" w:rsidRPr="009E10BB">
        <w:rPr>
          <w:rFonts w:ascii="Arial Black" w:hAnsi="Arial Black" w:cs="Calibri"/>
          <w:b/>
        </w:rPr>
        <w:t>ЗАПРОСКОТИРОВКИ</w:t>
      </w:r>
      <w:r w:rsidR="00123294" w:rsidRPr="009E10BB">
        <w:rPr>
          <w:rFonts w:ascii="Arial Black" w:hAnsi="Arial Black" w:cs="Arial"/>
          <w:b/>
        </w:rPr>
        <w:br/>
      </w:r>
      <w:r w:rsidRPr="009E10BB">
        <w:rPr>
          <w:rFonts w:ascii="Arial Black" w:hAnsi="Arial Black" w:cs="Calibri"/>
          <w:b/>
        </w:rPr>
        <w:t>подкодом</w:t>
      </w:r>
      <w:r w:rsidR="005B5463" w:rsidRPr="009E10BB">
        <w:rPr>
          <w:rFonts w:ascii="Arial" w:hAnsi="Arial" w:cs="Arial"/>
          <w:b/>
          <w:i w:val="0"/>
          <w:lang w:val="af-ZA"/>
        </w:rPr>
        <w:t>ԱՄՄԲԳՀԱՊՁԲ</w:t>
      </w:r>
      <w:r w:rsidR="005B5463" w:rsidRPr="009E10BB">
        <w:rPr>
          <w:rFonts w:ascii="Arial Black" w:hAnsi="Arial Black"/>
          <w:b/>
          <w:i w:val="0"/>
          <w:lang w:val="af-ZA"/>
        </w:rPr>
        <w:t xml:space="preserve">-22/1      </w:t>
      </w:r>
    </w:p>
    <w:p w:rsidR="00B2572B" w:rsidRPr="009E10BB" w:rsidRDefault="00B2572B" w:rsidP="00D733F3">
      <w:pPr>
        <w:pStyle w:val="31"/>
        <w:widowControl w:val="0"/>
        <w:spacing w:after="160" w:line="240" w:lineRule="auto"/>
        <w:jc w:val="right"/>
        <w:rPr>
          <w:rFonts w:ascii="Arial Black" w:hAnsi="Arial Black" w:cs="Sylfaen"/>
          <w:b/>
        </w:rPr>
      </w:pPr>
    </w:p>
    <w:p w:rsidR="0003670A" w:rsidRPr="009E10BB" w:rsidRDefault="0003670A" w:rsidP="0003670A">
      <w:pPr>
        <w:widowControl w:val="0"/>
        <w:spacing w:after="160"/>
        <w:jc w:val="center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ЗАЯВЛЕНИЕ</w:t>
      </w:r>
      <w:r w:rsidRPr="009E10BB">
        <w:rPr>
          <w:rFonts w:ascii="Arial Black" w:hAnsi="Arial Black"/>
          <w:b/>
          <w:sz w:val="20"/>
          <w:szCs w:val="20"/>
        </w:rPr>
        <w:t xml:space="preserve">-  </w:t>
      </w:r>
      <w:r w:rsidRPr="009E10BB">
        <w:rPr>
          <w:rFonts w:ascii="Arial Black" w:hAnsi="Arial Black" w:cs="Calibri"/>
          <w:b/>
          <w:sz w:val="20"/>
          <w:szCs w:val="20"/>
        </w:rPr>
        <w:t>ОБЪЯВЛЕНИЕ</w:t>
      </w:r>
      <w:r w:rsidRPr="009E10BB">
        <w:rPr>
          <w:rFonts w:ascii="Arial Black" w:hAnsi="Arial Black"/>
          <w:b/>
          <w:sz w:val="20"/>
          <w:szCs w:val="20"/>
        </w:rPr>
        <w:t xml:space="preserve"> *</w:t>
      </w:r>
    </w:p>
    <w:p w:rsidR="0003670A" w:rsidRPr="009E10BB" w:rsidRDefault="0003670A" w:rsidP="0003670A">
      <w:pPr>
        <w:pStyle w:val="6"/>
        <w:keepNext w:val="0"/>
        <w:widowControl w:val="0"/>
        <w:spacing w:after="160"/>
        <w:jc w:val="center"/>
        <w:rPr>
          <w:rFonts w:ascii="Arial Black" w:hAnsi="Arial Black" w:cs="Arial"/>
          <w:color w:val="auto"/>
          <w:sz w:val="20"/>
        </w:rPr>
      </w:pPr>
      <w:r w:rsidRPr="009E10BB">
        <w:rPr>
          <w:rFonts w:ascii="Arial Black" w:hAnsi="Arial Black" w:cs="Calibri"/>
          <w:color w:val="auto"/>
          <w:sz w:val="20"/>
        </w:rPr>
        <w:t>научастиевоткрытомконкурсе</w:t>
      </w:r>
    </w:p>
    <w:p w:rsidR="0003670A" w:rsidRPr="009E10BB" w:rsidRDefault="0003670A" w:rsidP="0003670A">
      <w:pPr>
        <w:widowControl w:val="0"/>
        <w:spacing w:after="120"/>
        <w:jc w:val="center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______________________________________________________________</w:t>
      </w:r>
      <w:r w:rsidRPr="009E10BB">
        <w:rPr>
          <w:rFonts w:ascii="Arial Black" w:hAnsi="Arial Black" w:cs="Calibri"/>
          <w:sz w:val="20"/>
          <w:szCs w:val="20"/>
        </w:rPr>
        <w:t>заявляет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</w:p>
    <w:p w:rsidR="0003670A" w:rsidRPr="009E10BB" w:rsidRDefault="0003670A" w:rsidP="0003670A">
      <w:pPr>
        <w:spacing w:after="160"/>
        <w:ind w:left="2694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  <w:u w:val="single"/>
        </w:rPr>
      </w:pPr>
      <w:r w:rsidRPr="009E10BB">
        <w:rPr>
          <w:rFonts w:ascii="Arial Black" w:hAnsi="Arial Black" w:cs="Calibri"/>
          <w:sz w:val="20"/>
          <w:szCs w:val="20"/>
        </w:rPr>
        <w:t>желаетучаствоватьвлоте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лотах</w:t>
      </w:r>
      <w:r w:rsidRPr="009E10BB">
        <w:rPr>
          <w:rFonts w:ascii="Arial Black" w:hAnsi="Arial Black"/>
          <w:sz w:val="20"/>
          <w:szCs w:val="20"/>
        </w:rPr>
        <w:t xml:space="preserve">)_______________________________ </w:t>
      </w:r>
      <w:r w:rsidRPr="009E10BB">
        <w:rPr>
          <w:rFonts w:ascii="Arial Black" w:hAnsi="Arial Black" w:cs="Calibri"/>
          <w:sz w:val="20"/>
          <w:szCs w:val="20"/>
        </w:rPr>
        <w:t>объявленного</w:t>
      </w:r>
    </w:p>
    <w:p w:rsidR="0003670A" w:rsidRPr="009E10BB" w:rsidRDefault="0003670A" w:rsidP="0003670A">
      <w:pPr>
        <w:spacing w:after="160"/>
        <w:ind w:left="4395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номерлота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лотов</w:t>
      </w:r>
      <w:r w:rsidRPr="009E10BB">
        <w:rPr>
          <w:rFonts w:ascii="Arial Black" w:hAnsi="Arial Black"/>
          <w:sz w:val="20"/>
          <w:szCs w:val="20"/>
        </w:rPr>
        <w:t>)</w:t>
      </w:r>
    </w:p>
    <w:p w:rsidR="0003670A" w:rsidRPr="009E10BB" w:rsidRDefault="0003670A" w:rsidP="0003670A">
      <w:pPr>
        <w:jc w:val="both"/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______________________________________________ </w:t>
      </w:r>
      <w:r w:rsidRPr="009E10BB">
        <w:rPr>
          <w:rFonts w:ascii="Arial Black" w:hAnsi="Arial Black" w:cs="Calibri"/>
          <w:sz w:val="20"/>
          <w:szCs w:val="20"/>
        </w:rPr>
        <w:t>подкодом</w:t>
      </w:r>
      <w:r w:rsidR="005B5463" w:rsidRPr="009E10BB">
        <w:rPr>
          <w:rFonts w:ascii="Arial" w:hAnsi="Arial" w:cs="Arial"/>
          <w:b/>
          <w:i/>
          <w:lang w:val="af-ZA"/>
        </w:rPr>
        <w:t>ԱՄՄԲԳՀԱՊՁԲ</w:t>
      </w:r>
      <w:r w:rsidR="005B5463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03670A" w:rsidRPr="009E10BB" w:rsidRDefault="0003670A" w:rsidP="0003670A">
      <w:pPr>
        <w:spacing w:after="160"/>
        <w:ind w:left="15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наименованиезаказчика</w:t>
      </w:r>
    </w:p>
    <w:p w:rsidR="0003670A" w:rsidRPr="009E10BB" w:rsidRDefault="0003670A" w:rsidP="0003670A">
      <w:pPr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запроскатировокивсоответствиистребованиямиприглашенияподаетзаявку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__________________________________________________ </w:t>
      </w:r>
      <w:r w:rsidRPr="009E10BB">
        <w:rPr>
          <w:rFonts w:ascii="Arial Black" w:hAnsi="Arial Black" w:cs="Calibri"/>
          <w:sz w:val="20"/>
          <w:szCs w:val="20"/>
        </w:rPr>
        <w:t>заявляетизаверяет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</w:p>
    <w:p w:rsidR="0003670A" w:rsidRPr="009E10BB" w:rsidRDefault="0003670A" w:rsidP="0003670A">
      <w:pPr>
        <w:spacing w:after="160"/>
        <w:ind w:left="1843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</w:p>
    <w:p w:rsidR="0003670A" w:rsidRPr="009E10BB" w:rsidRDefault="0003670A" w:rsidP="0003670A">
      <w:pPr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являетсярезидентом</w:t>
      </w:r>
      <w:r w:rsidRPr="009E10BB">
        <w:rPr>
          <w:rFonts w:ascii="Arial Black" w:hAnsi="Arial Black"/>
          <w:sz w:val="20"/>
          <w:szCs w:val="20"/>
        </w:rPr>
        <w:t xml:space="preserve"> ______________________________________________________.</w:t>
      </w:r>
    </w:p>
    <w:p w:rsidR="0003670A" w:rsidRPr="009E10BB" w:rsidRDefault="0003670A" w:rsidP="0003670A">
      <w:pPr>
        <w:spacing w:after="160"/>
        <w:ind w:left="4111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наименованиестраны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       ----------------------------------------  </w:t>
      </w:r>
      <w:r w:rsidRPr="009E10BB">
        <w:rPr>
          <w:rFonts w:ascii="Arial Black" w:hAnsi="Arial Black" w:cs="Calibri"/>
          <w:sz w:val="20"/>
          <w:szCs w:val="20"/>
        </w:rPr>
        <w:t>следующие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spacing w:after="160"/>
        <w:ind w:left="1843"/>
        <w:rPr>
          <w:rFonts w:ascii="Arial Black" w:hAnsi="Arial Black" w:cs="Sylfaen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Учетныйномерналогоплательщика</w:t>
      </w:r>
      <w:r w:rsidRPr="009E10BB">
        <w:rPr>
          <w:rFonts w:ascii="Arial Black" w:hAnsi="Arial Black"/>
          <w:sz w:val="20"/>
          <w:szCs w:val="20"/>
        </w:rPr>
        <w:t xml:space="preserve">               ________________</w:t>
      </w:r>
    </w:p>
    <w:p w:rsidR="0003670A" w:rsidRPr="009E10BB" w:rsidRDefault="0003670A" w:rsidP="0003670A">
      <w:pPr>
        <w:tabs>
          <w:tab w:val="left" w:pos="7371"/>
        </w:tabs>
        <w:ind w:left="4111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учетныйномерналогоплательщика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Адресэлектроннойпочты</w:t>
      </w:r>
      <w:r w:rsidRPr="009E10BB">
        <w:rPr>
          <w:rFonts w:ascii="Arial Black" w:hAnsi="Arial Black"/>
          <w:sz w:val="20"/>
          <w:szCs w:val="20"/>
        </w:rPr>
        <w:t xml:space="preserve">                            __________________</w:t>
      </w:r>
    </w:p>
    <w:p w:rsidR="0003670A" w:rsidRPr="009E10BB" w:rsidRDefault="0003670A" w:rsidP="0003670A">
      <w:pPr>
        <w:tabs>
          <w:tab w:val="left" w:pos="6946"/>
        </w:tabs>
        <w:ind w:left="3402" w:firstLine="6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адресэлектронной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почты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Адресдеятельности</w:t>
      </w:r>
      <w:r w:rsidRPr="009E10BB">
        <w:rPr>
          <w:rFonts w:ascii="Arial Black" w:hAnsi="Arial Black"/>
          <w:sz w:val="20"/>
          <w:szCs w:val="20"/>
        </w:rPr>
        <w:t xml:space="preserve">              ------------------------------------------------------------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адресдеятельности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Номертелефона</w:t>
      </w:r>
      <w:r w:rsidRPr="009E10BB">
        <w:rPr>
          <w:rFonts w:ascii="Arial Black" w:hAnsi="Arial Black"/>
          <w:sz w:val="20"/>
          <w:szCs w:val="20"/>
        </w:rPr>
        <w:t xml:space="preserve">                     ------------------------------------------------------------- </w:t>
      </w: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Номертелефона</w:t>
      </w: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Настоящим</w:t>
      </w:r>
      <w:r w:rsidRPr="009E10BB">
        <w:rPr>
          <w:rFonts w:ascii="Arial Black" w:hAnsi="Arial Black"/>
          <w:sz w:val="20"/>
          <w:szCs w:val="20"/>
        </w:rPr>
        <w:t xml:space="preserve"> _________________________________</w:t>
      </w:r>
      <w:r w:rsidRPr="009E10BB">
        <w:rPr>
          <w:rFonts w:ascii="Arial Black" w:hAnsi="Arial Black" w:cs="Calibri"/>
          <w:sz w:val="20"/>
          <w:szCs w:val="20"/>
        </w:rPr>
        <w:t>объявляетиподтверждает</w:t>
      </w:r>
      <w:r w:rsidRPr="009E10BB">
        <w:rPr>
          <w:rFonts w:ascii="Arial Black" w:hAnsi="Arial Black"/>
          <w:sz w:val="20"/>
          <w:szCs w:val="20"/>
        </w:rPr>
        <w:t>,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widowControl w:val="0"/>
        <w:spacing w:after="120"/>
        <w:ind w:left="2835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</w:p>
    <w:p w:rsidR="0003670A" w:rsidRPr="009E10BB" w:rsidRDefault="0003670A" w:rsidP="0003670A">
      <w:pPr>
        <w:pStyle w:val="aff"/>
        <w:widowControl w:val="0"/>
        <w:numPr>
          <w:ilvl w:val="0"/>
          <w:numId w:val="21"/>
        </w:numPr>
        <w:spacing w:after="160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удовлетворяет</w:t>
      </w:r>
      <w:r w:rsidRPr="009E10BB">
        <w:rPr>
          <w:rFonts w:ascii="Arial Black" w:hAnsi="Arial Black" w:cs="Calibri"/>
          <w:spacing w:val="-4"/>
          <w:sz w:val="20"/>
          <w:szCs w:val="20"/>
        </w:rPr>
        <w:t>требованиямкправуучастияустановленнымприглашениемна</w:t>
      </w:r>
      <w:r w:rsidRPr="009E10BB">
        <w:rPr>
          <w:rFonts w:ascii="Arial Black" w:hAnsi="Arial Black" w:cs="Calibri"/>
          <w:sz w:val="20"/>
          <w:szCs w:val="20"/>
        </w:rPr>
        <w:t>запроскатировокподкодом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  <w:r w:rsidRPr="009E10BB">
        <w:rPr>
          <w:rFonts w:ascii="Arial Black" w:hAnsi="Arial Black" w:cs="Calibri"/>
          <w:sz w:val="20"/>
          <w:szCs w:val="20"/>
        </w:rPr>
        <w:t>иобязуетсявслучаепризнанияотобраннымучастникомвпорядкеисроки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установленныенастоящимприглашениемпредставитьобеспечениеквалификации</w:t>
      </w:r>
      <w:r w:rsidRPr="009E10BB">
        <w:rPr>
          <w:rFonts w:ascii="Arial Black" w:hAnsi="Arial Black"/>
          <w:sz w:val="20"/>
          <w:szCs w:val="20"/>
          <w:vertAlign w:val="superscript"/>
        </w:rPr>
        <w:t>16</w:t>
      </w:r>
      <w:r w:rsidRPr="009E10BB">
        <w:rPr>
          <w:rFonts w:ascii="Arial Black" w:hAnsi="Arial Black"/>
          <w:sz w:val="20"/>
          <w:szCs w:val="20"/>
        </w:rPr>
        <w:t>,</w:t>
      </w:r>
    </w:p>
    <w:p w:rsidR="0003670A" w:rsidRPr="009E10BB" w:rsidRDefault="0003670A" w:rsidP="0003670A">
      <w:pPr>
        <w:pStyle w:val="aff"/>
        <w:widowControl w:val="0"/>
        <w:numPr>
          <w:ilvl w:val="0"/>
          <w:numId w:val="21"/>
        </w:numPr>
        <w:tabs>
          <w:tab w:val="left" w:pos="567"/>
        </w:tabs>
        <w:spacing w:after="160"/>
        <w:jc w:val="both"/>
        <w:rPr>
          <w:rFonts w:ascii="Arial Black" w:hAnsi="Arial Black" w:cs="Arial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врамкахучастиявоткрытомконкурсеподкодом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03670A" w:rsidRPr="009E10BB" w:rsidRDefault="0003670A" w:rsidP="0003670A">
      <w:pPr>
        <w:pStyle w:val="aff"/>
        <w:widowControl w:val="0"/>
        <w:numPr>
          <w:ilvl w:val="0"/>
          <w:numId w:val="22"/>
        </w:numPr>
        <w:tabs>
          <w:tab w:val="left" w:pos="567"/>
        </w:tabs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недопускали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недопуститзлоупотреблениядоминирующимположениемиантиконкурентногосоглашения</w:t>
      </w:r>
      <w:r w:rsidRPr="009E10BB">
        <w:rPr>
          <w:rFonts w:ascii="Arial Black" w:hAnsi="Arial Black"/>
          <w:sz w:val="20"/>
          <w:szCs w:val="20"/>
        </w:rPr>
        <w:t>,</w:t>
      </w:r>
    </w:p>
    <w:p w:rsidR="0003670A" w:rsidRPr="009E10BB" w:rsidRDefault="0003670A" w:rsidP="0003670A">
      <w:pPr>
        <w:pStyle w:val="aff"/>
        <w:widowControl w:val="0"/>
        <w:numPr>
          <w:ilvl w:val="0"/>
          <w:numId w:val="22"/>
        </w:numPr>
        <w:tabs>
          <w:tab w:val="left" w:pos="567"/>
        </w:tabs>
        <w:spacing w:after="160"/>
        <w:jc w:val="both"/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 w:cs="Calibri"/>
          <w:spacing w:val="-6"/>
          <w:sz w:val="20"/>
          <w:szCs w:val="20"/>
        </w:rPr>
        <w:t>отсутствуетслучайустановленногоприглашениемна</w:t>
      </w:r>
      <w:r w:rsidRPr="009E10BB">
        <w:rPr>
          <w:rFonts w:ascii="Arial Black" w:hAnsi="Arial Black" w:cs="Calibri"/>
          <w:sz w:val="20"/>
          <w:szCs w:val="20"/>
        </w:rPr>
        <w:t>запроскатировокслучаяодновременного</w:t>
      </w:r>
    </w:p>
    <w:p w:rsidR="0003670A" w:rsidRPr="009E10BB" w:rsidRDefault="0003670A" w:rsidP="0003670A">
      <w:pPr>
        <w:pStyle w:val="a3"/>
        <w:widowControl w:val="0"/>
        <w:spacing w:line="240" w:lineRule="auto"/>
        <w:ind w:firstLine="0"/>
        <w:jc w:val="left"/>
        <w:rPr>
          <w:rFonts w:ascii="Arial Black" w:hAnsi="Arial Black"/>
          <w:i w:val="0"/>
        </w:rPr>
      </w:pPr>
      <w:r w:rsidRPr="009E10BB">
        <w:rPr>
          <w:rFonts w:ascii="Arial Black" w:hAnsi="Arial Black" w:cs="Calibri"/>
          <w:i w:val="0"/>
        </w:rPr>
        <w:t>участиявзаимосвязанныхс</w:t>
      </w:r>
      <w:r w:rsidRPr="009E10BB">
        <w:rPr>
          <w:rFonts w:ascii="Arial Black" w:hAnsi="Arial Black"/>
          <w:i w:val="0"/>
        </w:rPr>
        <w:t xml:space="preserve"> ________________ </w:t>
      </w:r>
      <w:r w:rsidRPr="009E10BB">
        <w:rPr>
          <w:rFonts w:ascii="Arial Black" w:hAnsi="Arial Black" w:cs="Calibri"/>
          <w:i w:val="0"/>
        </w:rPr>
        <w:t>лици</w:t>
      </w:r>
      <w:r w:rsidRPr="009E10BB">
        <w:rPr>
          <w:rFonts w:ascii="Arial Black" w:hAnsi="Arial Black"/>
          <w:i w:val="0"/>
        </w:rPr>
        <w:t xml:space="preserve"> (</w:t>
      </w:r>
      <w:r w:rsidRPr="009E10BB">
        <w:rPr>
          <w:rFonts w:ascii="Arial Black" w:hAnsi="Arial Black" w:cs="Calibri"/>
          <w:i w:val="0"/>
        </w:rPr>
        <w:t>или</w:t>
      </w:r>
      <w:r w:rsidRPr="009E10BB">
        <w:rPr>
          <w:rFonts w:ascii="Arial Black" w:hAnsi="Arial Black"/>
          <w:i w:val="0"/>
        </w:rPr>
        <w:t xml:space="preserve">) </w:t>
      </w:r>
      <w:r w:rsidRPr="009E10BB">
        <w:rPr>
          <w:rFonts w:ascii="Arial Black" w:hAnsi="Arial Black" w:cs="Calibri"/>
          <w:i w:val="0"/>
        </w:rPr>
        <w:t>учрежденных</w:t>
      </w:r>
      <w:r w:rsidRPr="009E10BB">
        <w:rPr>
          <w:rFonts w:ascii="Arial Black" w:hAnsi="Arial Black"/>
          <w:i w:val="0"/>
        </w:rPr>
        <w:t>__________</w:t>
      </w:r>
    </w:p>
    <w:p w:rsidR="0003670A" w:rsidRPr="009E10BB" w:rsidRDefault="0003670A" w:rsidP="0003670A">
      <w:pPr>
        <w:widowControl w:val="0"/>
        <w:tabs>
          <w:tab w:val="left" w:pos="7938"/>
        </w:tabs>
        <w:ind w:left="3119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</w:t>
      </w:r>
    </w:p>
    <w:p w:rsidR="0003670A" w:rsidRPr="009E10BB" w:rsidRDefault="0003670A" w:rsidP="0003670A">
      <w:pPr>
        <w:widowControl w:val="0"/>
        <w:tabs>
          <w:tab w:val="left" w:pos="7938"/>
        </w:tabs>
        <w:spacing w:after="160"/>
        <w:ind w:left="8080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участника</w:t>
      </w:r>
    </w:p>
    <w:p w:rsidR="0003670A" w:rsidRPr="009E10BB" w:rsidRDefault="0003670A" w:rsidP="0003670A">
      <w:pPr>
        <w:widowControl w:val="0"/>
        <w:jc w:val="both"/>
        <w:rPr>
          <w:rFonts w:ascii="Arial Black" w:hAnsi="Arial Black"/>
          <w:sz w:val="20"/>
          <w:szCs w:val="20"/>
          <w:u w:val="single"/>
        </w:rPr>
      </w:pPr>
      <w:r w:rsidRPr="009E10BB">
        <w:rPr>
          <w:rFonts w:ascii="Arial Black" w:hAnsi="Arial Black" w:cs="Calibri"/>
          <w:sz w:val="20"/>
          <w:szCs w:val="20"/>
        </w:rPr>
        <w:t>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либоорганизаций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имеющихпринадлежащую</w:t>
      </w:r>
      <w:r w:rsidRPr="009E10BB">
        <w:rPr>
          <w:rFonts w:ascii="Arial Black" w:hAnsi="Arial Black"/>
          <w:sz w:val="20"/>
          <w:szCs w:val="20"/>
        </w:rPr>
        <w:t xml:space="preserve"> ____________________</w:t>
      </w:r>
    </w:p>
    <w:p w:rsidR="0003670A" w:rsidRPr="009E10BB" w:rsidRDefault="0003670A" w:rsidP="0003670A">
      <w:pPr>
        <w:widowControl w:val="0"/>
        <w:spacing w:after="160"/>
        <w:ind w:left="7088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наименованиеучастника</w:t>
      </w:r>
    </w:p>
    <w:p w:rsidR="0003670A" w:rsidRPr="009E10BB" w:rsidRDefault="0003670A" w:rsidP="0003670A">
      <w:pPr>
        <w:widowControl w:val="0"/>
        <w:spacing w:after="160"/>
        <w:jc w:val="both"/>
        <w:rPr>
          <w:ins w:id="2" w:author="Inesa Kocharyan" w:date="2021-09-01T13:44:00Z"/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долю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пай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вразмереболеепятидесятипроцентов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widowControl w:val="0"/>
        <w:spacing w:after="16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Ниже</w:t>
      </w:r>
      <w:r w:rsidRPr="009E10BB">
        <w:rPr>
          <w:rFonts w:ascii="Arial Black" w:hAnsi="Arial Black"/>
          <w:sz w:val="20"/>
          <w:szCs w:val="20"/>
        </w:rPr>
        <w:t xml:space="preserve">  ---------------------------------------- </w:t>
      </w:r>
      <w:r w:rsidRPr="009E10BB">
        <w:rPr>
          <w:rFonts w:ascii="Arial Black" w:hAnsi="Arial Black" w:cs="Calibri"/>
          <w:sz w:val="20"/>
          <w:szCs w:val="20"/>
        </w:rPr>
        <w:t>представляетссылкунасайт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содержащий</w:t>
      </w:r>
    </w:p>
    <w:p w:rsidR="0003670A" w:rsidRPr="009E10BB" w:rsidRDefault="0003670A" w:rsidP="0003670A">
      <w:pPr>
        <w:widowControl w:val="0"/>
        <w:spacing w:after="160"/>
        <w:ind w:left="1276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наименованиеучастника</w:t>
      </w:r>
    </w:p>
    <w:p w:rsidR="0003670A" w:rsidRPr="009E10BB" w:rsidRDefault="0003670A" w:rsidP="0003670A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информациюореальныхбенефициарах</w:t>
      </w:r>
      <w:r w:rsidRPr="009E10BB">
        <w:rPr>
          <w:rFonts w:ascii="Arial Black" w:hAnsi="Arial Black"/>
          <w:sz w:val="20"/>
          <w:szCs w:val="20"/>
        </w:rPr>
        <w:t xml:space="preserve"> ---------------------------------------------------- </w:t>
      </w:r>
      <w:r w:rsidRPr="009E10BB">
        <w:rPr>
          <w:rStyle w:val="af6"/>
          <w:rFonts w:ascii="Arial Black" w:hAnsi="Arial Black"/>
          <w:sz w:val="20"/>
          <w:szCs w:val="20"/>
        </w:rPr>
        <w:footnoteReference w:customMarkFollows="1" w:id="10"/>
        <w:t>**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Прилагаетсяполноеописаниепредлагаемого</w:t>
      </w:r>
      <w:r w:rsidRPr="009E10BB">
        <w:rPr>
          <w:rFonts w:ascii="Arial Black" w:hAnsi="Arial Black"/>
          <w:sz w:val="20"/>
          <w:szCs w:val="20"/>
        </w:rPr>
        <w:t xml:space="preserve">   ----------------------------     </w:t>
      </w:r>
      <w:r w:rsidRPr="009E10BB">
        <w:rPr>
          <w:rFonts w:ascii="Arial Black" w:hAnsi="Arial Black" w:cs="Calibri"/>
          <w:sz w:val="20"/>
          <w:szCs w:val="20"/>
        </w:rPr>
        <w:t>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согласноПриложению</w:t>
      </w:r>
      <w:r w:rsidRPr="009E10BB">
        <w:rPr>
          <w:rFonts w:ascii="Arial Black" w:hAnsi="Arial Black"/>
          <w:sz w:val="20"/>
          <w:szCs w:val="20"/>
        </w:rPr>
        <w:t xml:space="preserve"> 1.1.                                                                                                                           </w:t>
      </w: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  <w:lang w:val="hy-AM"/>
        </w:rPr>
      </w:pP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  <w:lang w:val="hy-AM"/>
        </w:rPr>
      </w:pP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tabs>
          <w:tab w:val="left" w:pos="7371"/>
        </w:tabs>
        <w:spacing w:after="160"/>
        <w:ind w:left="3544" w:firstLine="3"/>
        <w:jc w:val="both"/>
        <w:rPr>
          <w:rFonts w:ascii="Arial Black" w:hAnsi="Arial Black"/>
          <w:sz w:val="20"/>
          <w:szCs w:val="20"/>
        </w:rPr>
      </w:pPr>
    </w:p>
    <w:p w:rsidR="0003670A" w:rsidRPr="009E10BB" w:rsidRDefault="0003670A" w:rsidP="0003670A">
      <w:pPr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</w:t>
      </w:r>
      <w:r w:rsidRPr="009E10BB">
        <w:rPr>
          <w:rFonts w:ascii="Arial Black" w:hAnsi="Arial Black"/>
          <w:sz w:val="20"/>
          <w:szCs w:val="20"/>
        </w:rPr>
        <w:tab/>
        <w:t>_____________________</w:t>
      </w:r>
    </w:p>
    <w:p w:rsidR="0003670A" w:rsidRPr="009E10BB" w:rsidRDefault="0003670A" w:rsidP="0003670A">
      <w:pPr>
        <w:tabs>
          <w:tab w:val="left" w:pos="7230"/>
        </w:tabs>
        <w:ind w:left="851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должность</w:t>
      </w:r>
      <w:r w:rsidRPr="009E10BB">
        <w:rPr>
          <w:rFonts w:ascii="Arial Black" w:hAnsi="Arial Black"/>
          <w:sz w:val="20"/>
          <w:szCs w:val="20"/>
        </w:rPr>
        <w:t>,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подпись</w:t>
      </w:r>
      <w:r w:rsidRPr="009E10BB">
        <w:rPr>
          <w:rFonts w:ascii="Arial Black" w:hAnsi="Arial Black"/>
          <w:sz w:val="20"/>
          <w:szCs w:val="20"/>
        </w:rPr>
        <w:t>)</w:t>
      </w:r>
    </w:p>
    <w:p w:rsidR="0003670A" w:rsidRPr="009E10BB" w:rsidRDefault="0003670A" w:rsidP="0003670A">
      <w:pPr>
        <w:spacing w:after="160"/>
        <w:ind w:left="1134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фамилияруководителя</w:t>
      </w:r>
      <w:r w:rsidRPr="009E10BB">
        <w:rPr>
          <w:rFonts w:ascii="Arial Black" w:hAnsi="Arial Black"/>
          <w:sz w:val="20"/>
          <w:szCs w:val="20"/>
        </w:rPr>
        <w:t>)</w:t>
      </w:r>
    </w:p>
    <w:p w:rsidR="0003670A" w:rsidRPr="009E10BB" w:rsidRDefault="0003670A" w:rsidP="0003670A">
      <w:pPr>
        <w:widowControl w:val="0"/>
        <w:spacing w:after="160"/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/>
          <w:sz w:val="20"/>
          <w:szCs w:val="20"/>
        </w:rPr>
        <w:t>.</w:t>
      </w:r>
    </w:p>
    <w:p w:rsidR="00123294" w:rsidRPr="009E10BB" w:rsidRDefault="00123294" w:rsidP="00B46D58">
      <w:pPr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br w:type="page"/>
      </w:r>
    </w:p>
    <w:p w:rsidR="00B048B2" w:rsidRPr="009E10BB" w:rsidRDefault="00B048B2" w:rsidP="00B46D58">
      <w:pPr>
        <w:rPr>
          <w:rFonts w:ascii="Arial Black" w:hAnsi="Arial Black"/>
          <w:b/>
          <w:sz w:val="20"/>
          <w:szCs w:val="20"/>
        </w:rPr>
      </w:pPr>
    </w:p>
    <w:p w:rsidR="00D043C1" w:rsidRPr="009E10BB" w:rsidRDefault="00D043C1" w:rsidP="00D043C1">
      <w:pPr>
        <w:pStyle w:val="3"/>
        <w:keepNext w:val="0"/>
        <w:widowControl w:val="0"/>
        <w:spacing w:after="160" w:line="240" w:lineRule="auto"/>
        <w:ind w:firstLine="567"/>
        <w:jc w:val="right"/>
        <w:rPr>
          <w:rFonts w:ascii="Arial Black" w:hAnsi="Arial Black" w:cs="Arial"/>
          <w:b/>
          <w:i w:val="0"/>
        </w:rPr>
      </w:pPr>
      <w:r w:rsidRPr="009E10BB">
        <w:rPr>
          <w:rFonts w:ascii="Arial Black" w:hAnsi="Arial Black" w:cs="Calibri"/>
          <w:b/>
          <w:i w:val="0"/>
        </w:rPr>
        <w:t>Приложение</w:t>
      </w:r>
      <w:r w:rsidRPr="009E10BB">
        <w:rPr>
          <w:rFonts w:ascii="Arial Black" w:hAnsi="Arial Black" w:cs="Arial"/>
          <w:b/>
          <w:i w:val="0"/>
        </w:rPr>
        <w:t>№</w:t>
      </w:r>
      <w:r w:rsidRPr="009E10BB">
        <w:rPr>
          <w:rFonts w:ascii="Arial Black" w:hAnsi="Arial Black"/>
          <w:b/>
          <w:i w:val="0"/>
        </w:rPr>
        <w:t xml:space="preserve"> 1,1</w:t>
      </w:r>
    </w:p>
    <w:p w:rsidR="00D043C1" w:rsidRPr="009E10BB" w:rsidRDefault="00D043C1" w:rsidP="00D043C1">
      <w:pPr>
        <w:pStyle w:val="31"/>
        <w:widowControl w:val="0"/>
        <w:spacing w:after="160" w:line="240" w:lineRule="auto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кПриглашениюна</w:t>
      </w:r>
      <w:r w:rsidR="00B4502F" w:rsidRPr="009E10BB">
        <w:rPr>
          <w:rFonts w:ascii="Arial Black" w:hAnsi="Arial Black" w:cs="Calibri"/>
          <w:b/>
        </w:rPr>
        <w:t>ЗАПРОСКОТИРОВКИ</w:t>
      </w:r>
      <w:r w:rsidRPr="009E10BB">
        <w:rPr>
          <w:rFonts w:ascii="Arial Black" w:hAnsi="Arial Black" w:cs="Arial"/>
          <w:b/>
        </w:rPr>
        <w:br/>
      </w:r>
      <w:r w:rsidRPr="009E10BB">
        <w:rPr>
          <w:rFonts w:ascii="Arial Black" w:hAnsi="Arial Black" w:cs="Calibri"/>
          <w:b/>
        </w:rPr>
        <w:t>подкодом</w:t>
      </w:r>
      <w:r w:rsidR="00D5289A" w:rsidRPr="009E10BB">
        <w:rPr>
          <w:rFonts w:ascii="Arial Black" w:hAnsi="Arial Black"/>
          <w:b/>
          <w:i/>
          <w:lang w:val="af-ZA"/>
        </w:rPr>
        <w:t>«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D043C1" w:rsidRPr="009E10BB" w:rsidRDefault="00D043C1" w:rsidP="00D043C1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D043C1" w:rsidRPr="009E10BB" w:rsidRDefault="00D043C1" w:rsidP="00D043C1">
      <w:pPr>
        <w:pStyle w:val="3"/>
        <w:keepNext w:val="0"/>
        <w:widowControl w:val="0"/>
        <w:spacing w:after="160" w:line="240" w:lineRule="auto"/>
        <w:ind w:left="567" w:right="565"/>
        <w:rPr>
          <w:rFonts w:ascii="Arial Black" w:hAnsi="Arial Black"/>
          <w:b/>
          <w:i w:val="0"/>
        </w:rPr>
      </w:pPr>
      <w:r w:rsidRPr="009E10BB">
        <w:rPr>
          <w:rFonts w:ascii="Arial Black" w:hAnsi="Arial Black" w:cs="Calibri"/>
          <w:b/>
          <w:i w:val="0"/>
        </w:rPr>
        <w:t>ПОЛНОЕОПИСАНИЕ</w:t>
      </w:r>
    </w:p>
    <w:p w:rsidR="00D043C1" w:rsidRPr="009E10BB" w:rsidRDefault="00D043C1" w:rsidP="00D043C1">
      <w:pPr>
        <w:pStyle w:val="3"/>
        <w:keepNext w:val="0"/>
        <w:widowControl w:val="0"/>
        <w:spacing w:after="160" w:line="240" w:lineRule="auto"/>
        <w:ind w:left="567" w:right="565"/>
        <w:rPr>
          <w:rFonts w:ascii="Arial Black" w:hAnsi="Arial Black"/>
          <w:b/>
          <w:i w:val="0"/>
        </w:rPr>
      </w:pPr>
      <w:r w:rsidRPr="009E10BB">
        <w:rPr>
          <w:rFonts w:ascii="Arial Black" w:hAnsi="Arial Black" w:cs="Calibri"/>
          <w:b/>
          <w:i w:val="0"/>
        </w:rPr>
        <w:t>предлагаемого</w:t>
      </w:r>
      <w:r w:rsidR="00A35FB1" w:rsidRPr="009E10BB">
        <w:rPr>
          <w:rFonts w:ascii="Arial Black" w:hAnsi="Arial Black" w:cs="Calibri"/>
          <w:b/>
          <w:i w:val="0"/>
        </w:rPr>
        <w:t>товара</w:t>
      </w:r>
    </w:p>
    <w:p w:rsidR="00D043C1" w:rsidRPr="009E10BB" w:rsidRDefault="00D043C1" w:rsidP="00D043C1">
      <w:pPr>
        <w:pStyle w:val="3"/>
        <w:keepNext w:val="0"/>
        <w:widowControl w:val="0"/>
        <w:spacing w:after="160" w:line="240" w:lineRule="auto"/>
        <w:ind w:left="567" w:right="565"/>
        <w:rPr>
          <w:rFonts w:ascii="Arial Black" w:hAnsi="Arial Black" w:cs="Arial"/>
        </w:rPr>
      </w:pPr>
    </w:p>
    <w:p w:rsidR="00D043C1" w:rsidRPr="009E10BB" w:rsidRDefault="00D043C1" w:rsidP="00D043C1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_____________________________,                               </w:t>
      </w:r>
      <w:r w:rsidRPr="009E10BB">
        <w:rPr>
          <w:rFonts w:ascii="Arial Black" w:hAnsi="Arial Black" w:cs="Calibri"/>
          <w:sz w:val="20"/>
          <w:szCs w:val="20"/>
        </w:rPr>
        <w:t>вкачествеучастникав</w:t>
      </w:r>
    </w:p>
    <w:p w:rsidR="00D043C1" w:rsidRPr="009E10BB" w:rsidRDefault="00D043C1" w:rsidP="00D043C1">
      <w:pPr>
        <w:widowControl w:val="0"/>
        <w:spacing w:after="120"/>
        <w:jc w:val="both"/>
        <w:rPr>
          <w:rFonts w:ascii="Arial Black" w:hAnsi="Arial Black" w:cs="Arial"/>
          <w:sz w:val="20"/>
          <w:szCs w:val="20"/>
          <w:u w:val="single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</w:p>
    <w:p w:rsidR="00D043C1" w:rsidRPr="009E10BB" w:rsidRDefault="00D043C1" w:rsidP="00D043C1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рамках</w:t>
      </w:r>
      <w:r w:rsidR="00A30084" w:rsidRPr="009E10BB">
        <w:rPr>
          <w:rFonts w:ascii="Arial Black" w:hAnsi="Arial Black" w:cs="Calibri"/>
          <w:sz w:val="20"/>
          <w:szCs w:val="20"/>
        </w:rPr>
        <w:t>запросакотировки</w:t>
      </w:r>
      <w:r w:rsidRPr="009E10BB">
        <w:rPr>
          <w:rFonts w:ascii="Arial Black" w:hAnsi="Arial Black" w:cs="Calibri"/>
          <w:sz w:val="20"/>
          <w:szCs w:val="20"/>
        </w:rPr>
        <w:t>подкодом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  <w:r w:rsidRPr="009E10BB">
        <w:rPr>
          <w:rFonts w:ascii="Arial Black" w:hAnsi="Arial Black" w:cs="Calibri"/>
          <w:sz w:val="20"/>
          <w:szCs w:val="20"/>
        </w:rPr>
        <w:t>нижеполотампредставляетполноеописаниепредлагаемогоимтовара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7"/>
        <w:gridCol w:w="1810"/>
        <w:gridCol w:w="3441"/>
        <w:gridCol w:w="3339"/>
      </w:tblGrid>
      <w:tr w:rsidR="00D043C1" w:rsidRPr="009E10BB" w:rsidTr="00AF521C">
        <w:tc>
          <w:tcPr>
            <w:tcW w:w="1042" w:type="dxa"/>
            <w:vMerge w:val="restart"/>
            <w:vAlign w:val="center"/>
          </w:tcPr>
          <w:p w:rsidR="00EE1022" w:rsidRPr="009E10BB" w:rsidRDefault="00EE1022" w:rsidP="00FF3F2A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</w:p>
          <w:p w:rsidR="00D043C1" w:rsidRPr="009E10BB" w:rsidRDefault="00D043C1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Номерлота</w:t>
            </w:r>
          </w:p>
        </w:tc>
        <w:tc>
          <w:tcPr>
            <w:tcW w:w="8564" w:type="dxa"/>
            <w:gridSpan w:val="3"/>
            <w:vAlign w:val="center"/>
          </w:tcPr>
          <w:p w:rsidR="00D043C1" w:rsidRPr="009E10BB" w:rsidRDefault="00D043C1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Предлагаемыйтовар</w:t>
            </w:r>
          </w:p>
        </w:tc>
      </w:tr>
      <w:tr w:rsidR="00AF521C" w:rsidRPr="009E10BB" w:rsidTr="00AF521C">
        <w:trPr>
          <w:trHeight w:val="696"/>
        </w:trPr>
        <w:tc>
          <w:tcPr>
            <w:tcW w:w="1042" w:type="dxa"/>
            <w:vMerge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фирменное</w:t>
            </w:r>
          </w:p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997" w:type="dxa"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наименованиепроизводителя</w:t>
            </w:r>
          </w:p>
        </w:tc>
        <w:tc>
          <w:tcPr>
            <w:tcW w:w="4962" w:type="dxa"/>
            <w:vAlign w:val="center"/>
          </w:tcPr>
          <w:p w:rsidR="00AF521C" w:rsidRPr="009E10BB" w:rsidRDefault="00AF521C" w:rsidP="00FF3F2A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техническиехарактеристики</w:t>
            </w: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1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  <w:lang w:val="en-US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2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3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03670A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---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03670A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---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  <w:tr w:rsidR="00AF521C" w:rsidRPr="009E10BB" w:rsidTr="0003670A">
        <w:tc>
          <w:tcPr>
            <w:tcW w:w="1042" w:type="dxa"/>
          </w:tcPr>
          <w:p w:rsidR="00AF521C" w:rsidRPr="009E10BB" w:rsidRDefault="0003670A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  <w:lang w:val="en-US"/>
              </w:rPr>
            </w:pPr>
            <w:r w:rsidRPr="009E10BB">
              <w:rPr>
                <w:rFonts w:ascii="Arial Black" w:hAnsi="Arial Black"/>
                <w:b/>
                <w:lang w:val="en-US"/>
              </w:rPr>
              <w:t>---</w:t>
            </w:r>
          </w:p>
        </w:tc>
        <w:tc>
          <w:tcPr>
            <w:tcW w:w="1605" w:type="dxa"/>
            <w:vAlign w:val="center"/>
          </w:tcPr>
          <w:p w:rsidR="00AF521C" w:rsidRPr="009E10BB" w:rsidRDefault="00AF521C" w:rsidP="00AF521C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997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  <w:tc>
          <w:tcPr>
            <w:tcW w:w="4962" w:type="dxa"/>
          </w:tcPr>
          <w:p w:rsidR="00AF521C" w:rsidRPr="009E10BB" w:rsidRDefault="00AF521C" w:rsidP="00AF521C">
            <w:pPr>
              <w:pStyle w:val="3"/>
              <w:keepNext w:val="0"/>
              <w:widowControl w:val="0"/>
              <w:spacing w:line="240" w:lineRule="auto"/>
              <w:jc w:val="left"/>
              <w:rPr>
                <w:rFonts w:ascii="Arial Black" w:hAnsi="Arial Black"/>
                <w:b/>
              </w:rPr>
            </w:pPr>
          </w:p>
        </w:tc>
      </w:tr>
    </w:tbl>
    <w:p w:rsidR="00D043C1" w:rsidRPr="009E10BB" w:rsidRDefault="00D043C1" w:rsidP="00D043C1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p w:rsidR="00D043C1" w:rsidRPr="009E10BB" w:rsidRDefault="00D043C1" w:rsidP="00D043C1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_________________________________________________</w:t>
      </w:r>
      <w:r w:rsidRPr="009E10BB">
        <w:rPr>
          <w:rFonts w:ascii="Arial Black" w:hAnsi="Arial Black"/>
          <w:sz w:val="20"/>
          <w:szCs w:val="20"/>
        </w:rPr>
        <w:tab/>
        <w:t>_________________</w:t>
      </w:r>
    </w:p>
    <w:p w:rsidR="00D043C1" w:rsidRPr="009E10BB" w:rsidRDefault="00D043C1" w:rsidP="00D043C1">
      <w:pPr>
        <w:widowControl w:val="0"/>
        <w:tabs>
          <w:tab w:val="left" w:pos="7513"/>
        </w:tabs>
        <w:spacing w:after="160"/>
        <w:ind w:left="709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должность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фамилияруководителя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подпись</w:t>
      </w:r>
    </w:p>
    <w:p w:rsidR="00D043C1" w:rsidRPr="009E10BB" w:rsidRDefault="00D043C1" w:rsidP="00D043C1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</w:p>
    <w:p w:rsidR="00D043C1" w:rsidRPr="009E10BB" w:rsidRDefault="00D043C1" w:rsidP="00D043C1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/>
          <w:sz w:val="20"/>
          <w:szCs w:val="20"/>
        </w:rPr>
        <w:t>.</w:t>
      </w:r>
    </w:p>
    <w:p w:rsidR="00D043C1" w:rsidRPr="009E10BB" w:rsidRDefault="00D043C1" w:rsidP="00D043C1">
      <w:pPr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/>
          <w:b/>
          <w:sz w:val="20"/>
          <w:szCs w:val="20"/>
        </w:rPr>
        <w:t xml:space="preserve"> 1.2** </w:t>
      </w:r>
    </w:p>
    <w:p w:rsidR="0003670A" w:rsidRPr="009E10BB" w:rsidRDefault="0003670A" w:rsidP="0003670A">
      <w:pPr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кПриглашениюнаоткрытыйконкурс</w:t>
      </w:r>
    </w:p>
    <w:p w:rsidR="0003670A" w:rsidRPr="009E10BB" w:rsidRDefault="0003670A" w:rsidP="0003670A">
      <w:pPr>
        <w:pStyle w:val="3"/>
        <w:keepNext w:val="0"/>
        <w:widowControl w:val="0"/>
        <w:spacing w:after="160" w:line="240" w:lineRule="auto"/>
        <w:ind w:firstLine="567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подкодом</w:t>
      </w:r>
      <w:r w:rsidR="001B027C" w:rsidRPr="009E10BB">
        <w:rPr>
          <w:rFonts w:ascii="Arial" w:hAnsi="Arial" w:cs="Arial"/>
          <w:b/>
          <w:i w:val="0"/>
          <w:lang w:val="af-ZA"/>
        </w:rPr>
        <w:t>ԱՄՄԲԳՀԱՊՁԲ</w:t>
      </w:r>
      <w:r w:rsidR="001B027C" w:rsidRPr="009E10BB">
        <w:rPr>
          <w:rFonts w:ascii="Arial Black" w:hAnsi="Arial Black"/>
          <w:b/>
          <w:i w:val="0"/>
          <w:lang w:val="af-ZA"/>
        </w:rPr>
        <w:t xml:space="preserve">-22/1      </w:t>
      </w:r>
    </w:p>
    <w:p w:rsidR="0003670A" w:rsidRPr="009E10BB" w:rsidRDefault="0003670A" w:rsidP="0003670A">
      <w:pPr>
        <w:rPr>
          <w:rFonts w:ascii="Arial Black" w:hAnsi="Arial Black"/>
          <w:b/>
          <w:sz w:val="20"/>
          <w:szCs w:val="20"/>
        </w:rPr>
      </w:pPr>
    </w:p>
    <w:p w:rsidR="0003670A" w:rsidRPr="009E10BB" w:rsidRDefault="0003670A" w:rsidP="0003670A">
      <w:pPr>
        <w:ind w:left="360" w:hanging="3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ФОРМА</w:t>
      </w:r>
    </w:p>
    <w:p w:rsidR="0003670A" w:rsidRPr="009E10BB" w:rsidRDefault="0003670A" w:rsidP="0003670A">
      <w:pPr>
        <w:ind w:left="360" w:hanging="3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ДЕКЛАРАЦИИОРЕАЛЬНЫХБЕНЕФИЦИАРАХ</w:t>
      </w:r>
    </w:p>
    <w:p w:rsidR="0003670A" w:rsidRPr="009E10BB" w:rsidRDefault="0003670A" w:rsidP="0003670A">
      <w:pPr>
        <w:ind w:left="360" w:hanging="360"/>
        <w:jc w:val="center"/>
        <w:rPr>
          <w:rFonts w:ascii="Arial Black" w:eastAsia="GHEA Grapalat" w:hAnsi="Arial Black" w:cs="GHEA Grapalat"/>
          <w:b/>
          <w:sz w:val="20"/>
          <w:szCs w:val="20"/>
        </w:rPr>
      </w:pP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Организация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80"/>
      </w:tblGrid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Наименованиелатинскимибуквами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Номергосударственнойрегистрации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ind w:left="993" w:hanging="851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Имяифамилияруководителяисполнительногооргана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ind w:left="993" w:hanging="851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Лицо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представляющеедекларацию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Имяифамилиялица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представляющегодекларацию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Должностьлица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представляющегодекларацию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Представлениедекларации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hanging="79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годподписаниядекларации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hanging="79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Количествостраницдекларации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hanging="79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lastRenderedPageBreak/>
              <w:t>Подписьлица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представляющегодекларацию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rPr>
          <w:rFonts w:ascii="Arial Black" w:eastAsia="GHEA Grapalat" w:hAnsi="Arial Black" w:cs="GHEA Grapalat"/>
          <w:sz w:val="20"/>
          <w:szCs w:val="20"/>
        </w:rPr>
      </w:pPr>
    </w:p>
    <w:p w:rsidR="0003670A" w:rsidRPr="009E10BB" w:rsidRDefault="0003670A" w:rsidP="0003670A">
      <w:pPr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Arial Black" w:eastAsia="GHEA Grapalat" w:hAnsi="Arial Black" w:cs="GHEA Grapalat"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Данныелистингаакций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Данныелистингаакций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Наименованиефондовойбиржи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Ссылканадокументы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наличествующиенабирже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Данныеюридическоголица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контролирующегоорганизацию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Наименованиелатинскимибуквами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Номергосударственнойрегистрации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Государтворегистрации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Имяифамилияруководителяисполнительногооргана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iCs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iCs/>
          <w:sz w:val="20"/>
          <w:szCs w:val="20"/>
        </w:rPr>
        <w:t>Уровеньконтроля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93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93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Видучастия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Косвенноеучастие</w:t>
            </w: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Участиегосударства</w:t>
      </w:r>
      <w:r w:rsidRPr="009E10BB">
        <w:rPr>
          <w:rFonts w:ascii="Arial Black" w:eastAsia="GHEA Grapalat" w:hAnsi="Arial Black" w:cs="GHEA Grapalat"/>
          <w:b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t>муниципалитетаилимеждународнойорганизации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Участиегосударстваилимуниципалитета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Названиегосударства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Названиемуниципалитета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Видучастия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Косвенноеучастие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Участиемеждународнойорганизации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Названиемеждународнойорганизации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Названиемеждународнойорганизациилатинскимибуквами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(%)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Видучастия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Косвенноеучастие</w:t>
            </w:r>
          </w:p>
        </w:tc>
      </w:tr>
    </w:tbl>
    <w:p w:rsidR="0003670A" w:rsidRPr="009E10BB" w:rsidRDefault="0003670A" w:rsidP="0003670A">
      <w:pPr>
        <w:rPr>
          <w:rFonts w:ascii="Arial Black" w:eastAsia="GHEA Grapalat" w:hAnsi="Arial Black" w:cs="GHEA Grapalat"/>
          <w:b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Данныереальногобенефициара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удостоверяющиеличностьлица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6"/>
        <w:gridCol w:w="6178"/>
      </w:tblGrid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латинскимибуквами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Фамилия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латинскимибуквами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6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годрождения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Документ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удостоверяющийличность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77"/>
        <w:gridCol w:w="6096"/>
      </w:tblGrid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Типдокумента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Номердокумента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17" w:hanging="283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годпредоставления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4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Предоставляющийорган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7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НЗОУилиэквивалентныйномер</w:t>
            </w:r>
          </w:p>
        </w:tc>
        <w:tc>
          <w:tcPr>
            <w:tcW w:w="6096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Адресучеталица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43"/>
        <w:gridCol w:w="6072"/>
      </w:tblGrid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Административно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-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территориальнаяединица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943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426" w:hanging="426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Названиеулицы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здание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),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6072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lastRenderedPageBreak/>
        <w:t>Адреспроживаниялица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78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Муниципалитет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Административно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-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территориальнаяединица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Названиеулицы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здание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дом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),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617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Основанияявлятьсяреальнымбенефициаром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(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заисключениемподотчетныхорганизацийсферынедропользования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03670A" w:rsidRPr="009E10BB" w:rsidTr="0003670A">
        <w:trPr>
          <w:trHeight w:val="924"/>
        </w:trPr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jc w:val="both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.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прямоиликосвенновладеет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20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иболеепроцентамидающихправоголосадолей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акций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паев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данногоюридическоголицаилиимеетпрямоеиликосвенноеучастиевуставномкапиталеюридическоголицав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20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иболеепроцентов</w:t>
            </w:r>
          </w:p>
        </w:tc>
      </w:tr>
      <w:tr w:rsidR="0003670A" w:rsidRPr="009E10BB" w:rsidTr="0003670A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Размеручастия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Видучастия</w:t>
            </w:r>
          </w:p>
        </w:tc>
        <w:tc>
          <w:tcPr>
            <w:tcW w:w="450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Косвенноеучастие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б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осуществляетреальный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фактический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контрользаданнымюридическимлицоминымисредствами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jc w:val="both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.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являетсядолжностнымлицом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осуществляющимобщееилитекущееруководстводеятельностьюданногоюридическоголица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вслучае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еслинетфизическоголица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соответствующеготребованиямпунктов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б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>"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Основанияявлятьсяреальнымбенефициаром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(</w:t>
      </w: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дляподотчетныхорганизацийсферынедропользования</w:t>
      </w:r>
      <w:r w:rsidRPr="009E10BB">
        <w:rPr>
          <w:rFonts w:ascii="Arial Black" w:eastAsia="GHEA Grapalat" w:hAnsi="Arial Black" w:cs="GHEA Grapalat"/>
          <w:i/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08"/>
        <w:gridCol w:w="4508"/>
      </w:tblGrid>
      <w:tr w:rsidR="0003670A" w:rsidRPr="009E10BB" w:rsidTr="0003670A">
        <w:trPr>
          <w:trHeight w:val="924"/>
        </w:trPr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jc w:val="both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а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прямоиликосвенновладеет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10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иболеепроцентамидающихправоголосадолей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акций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паев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данногоюридическоголицалибопрямоиликосвенноимеет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10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иболеепроцентовучастиявуставномкапиталеюридическоголица</w:t>
            </w:r>
          </w:p>
        </w:tc>
      </w:tr>
      <w:tr w:rsidR="0003670A" w:rsidRPr="009E10BB" w:rsidTr="0003670A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lastRenderedPageBreak/>
              <w:t>Размеручастия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Видучастия</w:t>
            </w:r>
          </w:p>
        </w:tc>
        <w:tc>
          <w:tcPr>
            <w:tcW w:w="4508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Прямоеучастие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Косвенноеучастие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б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имеетправоназначатьили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eastAsia="hy-AM"/>
              </w:rPr>
              <w:t>освобождать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большинствочленоворгановуправленияюридическоголица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в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отюридическоголицабезвозмезднобылаполученавыгодавразмеренеменее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15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процентовприбыли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полученнойданнымюридическимлицомвтечениегода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предшествующегоотчетномугоду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г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осуществляетреальный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фактический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)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контрользаюридическимлицоминымисредствами</w:t>
            </w:r>
          </w:p>
        </w:tc>
      </w:tr>
      <w:tr w:rsidR="0003670A" w:rsidRPr="009E10BB" w:rsidTr="0003670A">
        <w:tc>
          <w:tcPr>
            <w:tcW w:w="9016" w:type="dxa"/>
            <w:gridSpan w:val="2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  <w:lang w:val="hy-AM"/>
              </w:rPr>
              <w:t>д</w:t>
            </w:r>
            <w:r w:rsidRPr="009E10BB">
              <w:rPr>
                <w:rFonts w:ascii="Cambria Math" w:eastAsia="MS Mincho" w:hAnsi="Cambria Math" w:cs="Cambria Math"/>
                <w:sz w:val="20"/>
                <w:szCs w:val="20"/>
              </w:rPr>
              <w:t>․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являетсядолжностнымлицом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осуществляющимобщееилитекущееруководстводеятельностьюданногоюридическоголица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вслучаеотсутствияфизическоголица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соответствующеготребованиямпунктов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 xml:space="preserve"> "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>" - "</w:t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>"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Информацияостатусереальногобенефициара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284" w:hanging="284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годстановленияреальнымбенефициаром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2" w:hanging="142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Осуществлениеконтролязаорганизацией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Отдельно</w:t>
            </w:r>
          </w:p>
          <w:p w:rsidR="0003670A" w:rsidRPr="009E10BB" w:rsidRDefault="0003670A" w:rsidP="0003670A">
            <w:pPr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Совместносаффилированнымилицами</w:t>
            </w: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2" w:hanging="142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Реальнымбенефициаромотчетнойорганизациивсференедропользованияявляетсядолжностноелицоиличленегосемьи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Да</w:t>
            </w:r>
          </w:p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  <w:r w:rsidRPr="009E10BB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  <w:r w:rsidRPr="009E10BB">
              <w:rPr>
                <w:rFonts w:ascii="Arial Black" w:eastAsia="GHEA Grapalat" w:hAnsi="Arial Black" w:cs="GHEA Grapalat"/>
                <w:sz w:val="20"/>
                <w:szCs w:val="20"/>
              </w:rPr>
              <w:tab/>
            </w:r>
            <w:r w:rsidRPr="009E10BB">
              <w:rPr>
                <w:rFonts w:ascii="Arial Black" w:eastAsia="GHEA Grapalat" w:hAnsi="Arial Black" w:cs="Calibri"/>
                <w:sz w:val="20"/>
                <w:szCs w:val="20"/>
              </w:rPr>
              <w:t>Нет</w:t>
            </w: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Контактныеданныереальногобенефициара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7"/>
        <w:gridCol w:w="6180"/>
      </w:tblGrid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</w:t>
            </w:r>
            <w:r w:rsidRPr="009E10BB">
              <w:rPr>
                <w:rFonts w:ascii="Arial Black" w:eastAsia="GHEA Grapalat" w:hAnsi="Arial Black" w:cs="Arial Armenian"/>
                <w:color w:val="000000"/>
                <w:sz w:val="20"/>
                <w:szCs w:val="20"/>
              </w:rPr>
              <w:t> 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электроннойпочты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7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lastRenderedPageBreak/>
              <w:t>Номертелефона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</w:p>
    <w:p w:rsidR="0003670A" w:rsidRPr="009E10BB" w:rsidRDefault="0003670A" w:rsidP="0003670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Промежуточныеюридическиелица</w:t>
      </w:r>
    </w:p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Наименованиелатинскимибуквами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Номергосударственнойрегистрации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День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месяц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годрегистрации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Адресрегистрации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Государстворегистрации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Имяифамилияруководителяисполнительногооргана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ind w:left="788" w:hanging="431"/>
        <w:rPr>
          <w:rFonts w:ascii="Arial Black" w:eastAsia="GHEA Grapalat" w:hAnsi="Arial Black" w:cs="GHEA Grapalat"/>
          <w:i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color w:val="000000"/>
          <w:sz w:val="20"/>
          <w:szCs w:val="20"/>
        </w:rPr>
        <w:t>Данныереальногобенефициара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142" w:hanging="142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Имяифамилияреальногобенефициара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 (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бенефициаров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),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длякоторогоорганизацияявляетсяпромежуточнымюридическимлицом</w:t>
            </w: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 w:after="160"/>
        <w:rPr>
          <w:rFonts w:ascii="Arial Black" w:eastAsia="GHEA Grapalat" w:hAnsi="Arial Black" w:cs="GHEA Grapalat"/>
          <w:i/>
          <w:sz w:val="20"/>
          <w:szCs w:val="20"/>
        </w:rPr>
      </w:pPr>
      <w:r w:rsidRPr="009E10BB">
        <w:rPr>
          <w:rFonts w:ascii="Arial Black" w:eastAsia="GHEA Grapalat" w:hAnsi="Arial Black" w:cs="Calibri"/>
          <w:i/>
          <w:sz w:val="20"/>
          <w:szCs w:val="20"/>
        </w:rPr>
        <w:t>Данныеолистингеакцийпромежуточногоюридическоголица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5"/>
        <w:gridCol w:w="6180"/>
      </w:tblGrid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Наименованиефондовойбиржи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  <w:tr w:rsidR="0003670A" w:rsidRPr="009E10BB" w:rsidTr="0003670A">
        <w:tc>
          <w:tcPr>
            <w:tcW w:w="2835" w:type="dxa"/>
            <w:shd w:val="clear" w:color="auto" w:fill="D9E2F3"/>
            <w:vAlign w:val="center"/>
          </w:tcPr>
          <w:p w:rsidR="0003670A" w:rsidRPr="009E10BB" w:rsidRDefault="0003670A" w:rsidP="0003670A">
            <w:pPr>
              <w:numPr>
                <w:ilvl w:val="2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0" w:firstLine="0"/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Ссылканадокументы</w:t>
            </w:r>
            <w:r w:rsidRPr="009E10BB">
              <w:rPr>
                <w:rFonts w:ascii="Arial Black" w:eastAsia="GHEA Grapalat" w:hAnsi="Arial Black" w:cs="GHEA Grapalat"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color w:val="000000"/>
                <w:sz w:val="20"/>
                <w:szCs w:val="20"/>
              </w:rPr>
              <w:t>наличествующиенабирже</w:t>
            </w:r>
          </w:p>
        </w:tc>
        <w:tc>
          <w:tcPr>
            <w:tcW w:w="6180" w:type="dxa"/>
            <w:vAlign w:val="center"/>
          </w:tcPr>
          <w:p w:rsidR="0003670A" w:rsidRPr="009E10BB" w:rsidRDefault="0003670A" w:rsidP="0003670A">
            <w:pPr>
              <w:spacing w:before="240" w:after="240"/>
              <w:rPr>
                <w:rFonts w:ascii="Arial Black" w:eastAsia="GHEA Grapalat" w:hAnsi="Arial Black" w:cs="GHEA Grapalat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 Black" w:eastAsia="GHEA Grapalat" w:hAnsi="Arial Black" w:cs="GHEA Grapalat"/>
          <w:i/>
          <w:sz w:val="20"/>
          <w:szCs w:val="20"/>
        </w:rPr>
      </w:pPr>
      <w:r w:rsidRPr="009E10BB">
        <w:rPr>
          <w:rFonts w:ascii="Arial Black" w:eastAsia="GHEA Grapalat" w:hAnsi="Arial Black" w:cs="GHEA Grapalat"/>
          <w:i/>
          <w:sz w:val="20"/>
          <w:szCs w:val="20"/>
        </w:rPr>
        <w:br w:type="page"/>
      </w:r>
    </w:p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  <w:r w:rsidRPr="009E10BB">
        <w:rPr>
          <w:rFonts w:ascii="Arial Black" w:eastAsia="GHEA Grapalat" w:hAnsi="Arial Black" w:cs="Calibri"/>
          <w:b/>
          <w:color w:val="000000"/>
          <w:sz w:val="20"/>
          <w:szCs w:val="20"/>
        </w:rPr>
        <w:lastRenderedPageBreak/>
        <w:t>Дополнительныепримечания</w:t>
      </w:r>
    </w:p>
    <w:tbl>
      <w:tblPr>
        <w:tblStyle w:val="afe"/>
        <w:tblW w:w="0" w:type="auto"/>
        <w:tblLayout w:type="fixed"/>
        <w:tblLook w:val="04A0"/>
      </w:tblPr>
      <w:tblGrid>
        <w:gridCol w:w="9016"/>
      </w:tblGrid>
      <w:tr w:rsidR="0003670A" w:rsidRPr="009E10BB" w:rsidTr="0003670A">
        <w:tc>
          <w:tcPr>
            <w:tcW w:w="9016" w:type="dxa"/>
            <w:shd w:val="clear" w:color="auto" w:fill="DBE5F1" w:themeFill="accent1" w:themeFillTint="33"/>
          </w:tcPr>
          <w:p w:rsidR="0003670A" w:rsidRPr="009E10BB" w:rsidRDefault="0003670A" w:rsidP="0003670A">
            <w:pPr>
              <w:spacing w:before="240" w:after="160"/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</w:pP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Дополнительныесведенияилидополнительныеразъяснения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связанныесданными</w:t>
            </w:r>
            <w:r w:rsidRPr="009E10BB">
              <w:rPr>
                <w:rFonts w:ascii="Arial Black" w:eastAsia="GHEA Grapalat" w:hAnsi="Arial Black" w:cs="GHEA Grapalat"/>
                <w:i/>
                <w:color w:val="000000"/>
                <w:sz w:val="20"/>
                <w:szCs w:val="20"/>
              </w:rPr>
              <w:t xml:space="preserve">, </w:t>
            </w:r>
            <w:r w:rsidRPr="009E10BB">
              <w:rPr>
                <w:rFonts w:ascii="Arial Black" w:eastAsia="GHEA Grapalat" w:hAnsi="Arial Black" w:cs="Calibri"/>
                <w:i/>
                <w:color w:val="000000"/>
                <w:sz w:val="20"/>
                <w:szCs w:val="20"/>
              </w:rPr>
              <w:t>заполненнымиилиподлежащимизаполнениювдекларации</w:t>
            </w:r>
          </w:p>
        </w:tc>
      </w:tr>
      <w:tr w:rsidR="0003670A" w:rsidRPr="009E10BB" w:rsidTr="0003670A">
        <w:trPr>
          <w:trHeight w:val="10187"/>
        </w:trPr>
        <w:tc>
          <w:tcPr>
            <w:tcW w:w="9016" w:type="dxa"/>
          </w:tcPr>
          <w:p w:rsidR="0003670A" w:rsidRPr="009E10BB" w:rsidRDefault="0003670A" w:rsidP="0003670A">
            <w:pPr>
              <w:rPr>
                <w:rFonts w:ascii="Arial Black" w:eastAsia="GHEA Grapalat" w:hAnsi="Arial Black" w:cs="GHEA Grapalat"/>
                <w:b/>
                <w:color w:val="000000"/>
                <w:sz w:val="20"/>
                <w:szCs w:val="20"/>
              </w:rPr>
            </w:pPr>
          </w:p>
        </w:tc>
      </w:tr>
    </w:tbl>
    <w:p w:rsidR="0003670A" w:rsidRPr="009E10BB" w:rsidRDefault="0003670A" w:rsidP="0003670A">
      <w:pPr>
        <w:pBdr>
          <w:top w:val="nil"/>
          <w:left w:val="nil"/>
          <w:bottom w:val="nil"/>
          <w:right w:val="nil"/>
          <w:between w:val="nil"/>
        </w:pBdr>
        <w:rPr>
          <w:rFonts w:ascii="Arial Black" w:eastAsia="GHEA Grapalat" w:hAnsi="Arial Black" w:cs="GHEA Grapalat"/>
          <w:b/>
          <w:color w:val="000000"/>
          <w:sz w:val="20"/>
          <w:szCs w:val="20"/>
        </w:rPr>
      </w:pPr>
    </w:p>
    <w:p w:rsidR="0003670A" w:rsidRPr="009E10BB" w:rsidRDefault="0003670A" w:rsidP="0003670A">
      <w:pPr>
        <w:rPr>
          <w:rFonts w:ascii="Arial Black" w:hAnsi="Arial Black"/>
          <w:b/>
          <w:sz w:val="20"/>
          <w:szCs w:val="20"/>
        </w:rPr>
      </w:pPr>
    </w:p>
    <w:p w:rsidR="0003670A" w:rsidRPr="009E10BB" w:rsidRDefault="0003670A" w:rsidP="0003670A">
      <w:pPr>
        <w:rPr>
          <w:ins w:id="3" w:author="Inesa Kocharyan" w:date="2021-09-01T11:45:00Z"/>
          <w:rFonts w:ascii="Arial Black" w:hAnsi="Arial Black"/>
          <w:b/>
          <w:sz w:val="20"/>
          <w:szCs w:val="20"/>
        </w:rPr>
      </w:pPr>
    </w:p>
    <w:p w:rsidR="0003670A" w:rsidRPr="009E10BB" w:rsidRDefault="0003670A" w:rsidP="0003670A">
      <w:pPr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br w:type="page"/>
      </w:r>
    </w:p>
    <w:p w:rsidR="0003670A" w:rsidRPr="009E10BB" w:rsidRDefault="0003670A" w:rsidP="0003670A">
      <w:pPr>
        <w:contextualSpacing/>
        <w:jc w:val="center"/>
        <w:rPr>
          <w:rFonts w:ascii="Arial Black" w:hAnsi="Arial Black"/>
          <w:b/>
          <w:sz w:val="20"/>
          <w:szCs w:val="20"/>
          <w:lang w:val="hy-AM"/>
        </w:rPr>
      </w:pPr>
      <w:r w:rsidRPr="009E10BB">
        <w:rPr>
          <w:rFonts w:ascii="Arial Black" w:hAnsi="Arial Black" w:cs="Calibri"/>
          <w:b/>
          <w:sz w:val="20"/>
          <w:szCs w:val="20"/>
        </w:rPr>
        <w:lastRenderedPageBreak/>
        <w:t>Порядокзаполнениядекларации</w:t>
      </w:r>
    </w:p>
    <w:p w:rsidR="0003670A" w:rsidRPr="009E10BB" w:rsidRDefault="0003670A" w:rsidP="0003670A">
      <w:pPr>
        <w:pStyle w:val="aff"/>
        <w:numPr>
          <w:ilvl w:val="0"/>
          <w:numId w:val="27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 1-</w:t>
      </w:r>
      <w:r w:rsidRPr="009E10BB">
        <w:rPr>
          <w:rFonts w:ascii="Arial Black" w:hAnsi="Arial Black" w:cs="Calibri"/>
          <w:sz w:val="20"/>
          <w:szCs w:val="20"/>
        </w:rPr>
        <w:t>омразделедекларации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заполняютсяданныеюридическоголица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представляющегодекларацию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Организация</w:t>
      </w:r>
      <w:r w:rsidRPr="009E10BB">
        <w:rPr>
          <w:rFonts w:ascii="Arial Black" w:hAnsi="Arial Black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Вэтомразделеподразделызаполняютсяследующимиправилами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pStyle w:val="aff"/>
        <w:numPr>
          <w:ilvl w:val="0"/>
          <w:numId w:val="28"/>
        </w:numPr>
        <w:spacing w:after="200"/>
        <w:ind w:left="0" w:firstLine="142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Данныеорганизации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заполняютсянаименованиеОрганизации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втомчислелатинскимибуквами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иданныегосударственнойрегистрации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включаяпометкуоборганизационно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правовойформе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aff"/>
        <w:numPr>
          <w:ilvl w:val="0"/>
          <w:numId w:val="28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 "</w:t>
      </w:r>
      <w:r w:rsidRPr="009E10BB">
        <w:rPr>
          <w:rFonts w:ascii="Arial Black" w:hAnsi="Arial Black" w:cs="Calibri"/>
          <w:sz w:val="20"/>
          <w:szCs w:val="20"/>
        </w:rPr>
        <w:t>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представляющеедекларацию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заполняютсяданныефизическоголица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подписывающегодокументы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включаемыевзаявкунанастоящуюпроцедуру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aff"/>
        <w:numPr>
          <w:ilvl w:val="0"/>
          <w:numId w:val="28"/>
        </w:numPr>
        <w:spacing w:after="200"/>
        <w:ind w:left="0" w:firstLine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Представлениедекларации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заполняютсядень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месяц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годподписаниядекларации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количествостраницдекларации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атакжеставитсяподписьлица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представляющегодекларацию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pStyle w:val="aff"/>
        <w:numPr>
          <w:ilvl w:val="0"/>
          <w:numId w:val="27"/>
        </w:numPr>
        <w:spacing w:after="200"/>
        <w:ind w:left="142" w:hanging="284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Данныелистингаакций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еслиакцииОрганизацииилидругогоюридическоголица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листингированынарынке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включенномвсписокрынков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регулируемыхкритериямиадекватногораскрытияреальныхбенефициаров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утвержденнымиминистромюстицииРеспубликиАрмения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ВслучаесоответствияуказаннымкритериямэтотразделзаполняетсядляОрганизацииилидругогоюридическоголица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Призаполненииэтогоразделаследующиеразделыдекларациинеподлежатзаполнению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заисключением</w:t>
      </w:r>
      <w:r w:rsidRPr="009E10BB">
        <w:rPr>
          <w:rFonts w:ascii="Arial Black" w:hAnsi="Arial Black"/>
          <w:sz w:val="20"/>
          <w:szCs w:val="20"/>
        </w:rPr>
        <w:t xml:space="preserve"> 5-</w:t>
      </w:r>
      <w:r w:rsidRPr="009E10BB">
        <w:rPr>
          <w:rFonts w:ascii="Arial Black" w:hAnsi="Arial Black" w:cs="Calibri"/>
          <w:sz w:val="20"/>
          <w:szCs w:val="20"/>
        </w:rPr>
        <w:t>огораздела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еслиюридическоелицо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полностьюконтролирующееОрганизацию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имееткосвенноеучастиевуставномкапиталеОрганизации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Вэтомразделеподразделызаполняютсяследующимиправилами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pStyle w:val="aff"/>
        <w:numPr>
          <w:ilvl w:val="0"/>
          <w:numId w:val="29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Данныелистингаакций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заполняетсянаименованиефондовойбиржи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указываявскобкахкодбиржи</w:t>
      </w:r>
      <w:r w:rsidRPr="009E10BB">
        <w:rPr>
          <w:rFonts w:ascii="Arial Black" w:hAnsi="Arial Black"/>
          <w:sz w:val="20"/>
          <w:szCs w:val="20"/>
        </w:rPr>
        <w:t xml:space="preserve"> (Market Identifier Code), </w:t>
      </w:r>
      <w:r w:rsidRPr="009E10BB">
        <w:rPr>
          <w:rFonts w:ascii="Arial Black" w:hAnsi="Arial Black" w:cs="Calibri"/>
          <w:sz w:val="20"/>
          <w:szCs w:val="20"/>
        </w:rPr>
        <w:t>гделистингированыакцииОрганизацииилидругогоюридическоголица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атакжепроизводитсяссылканаимеющиесянабиржедокументы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приналичиидокументов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содержащихсведенияовладельцахданногоюридическоголица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aff"/>
        <w:numPr>
          <w:ilvl w:val="0"/>
          <w:numId w:val="29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заполненныевподразделе</w:t>
      </w:r>
      <w:r w:rsidRPr="009E10BB">
        <w:rPr>
          <w:rFonts w:ascii="Arial Black" w:hAnsi="Arial Black"/>
          <w:sz w:val="20"/>
          <w:szCs w:val="20"/>
        </w:rPr>
        <w:t xml:space="preserve"> 2.1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относятсянекюридическомулицу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представляющемудекларацию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акдругомуюридическомулицу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полностьюконтролирующемуОрганизацию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Вэтомподразделезаполняютсянаименование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втомчислелатинскимибуквами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ирегистрационныеданные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включаяпометкуоборганизационно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правовойформе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атакжеимяифамилиюруководителяисполнительногооргана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pStyle w:val="aff"/>
        <w:numPr>
          <w:ilvl w:val="0"/>
          <w:numId w:val="29"/>
        </w:numPr>
        <w:spacing w:after="20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Уровеньконтроля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есливподразделе</w:t>
      </w:r>
      <w:r w:rsidRPr="009E10BB">
        <w:rPr>
          <w:rFonts w:ascii="Arial Black" w:hAnsi="Arial Black"/>
          <w:sz w:val="20"/>
          <w:szCs w:val="20"/>
        </w:rPr>
        <w:t xml:space="preserve"> 2.1 </w:t>
      </w:r>
      <w:r w:rsidRPr="009E10BB">
        <w:rPr>
          <w:rFonts w:ascii="Arial Black" w:hAnsi="Arial Black" w:cs="Calibri"/>
          <w:sz w:val="20"/>
          <w:szCs w:val="20"/>
        </w:rPr>
        <w:t>декларациизаполненыданные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касающиесяюридическоголица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Вэтомподразделеуказываетсяразмеручастияюридическоголица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контролирующегоОрганизациювуставномкапиталеОрганизации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впроцентномвыражении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атакжевидучастия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Отметкиоразмереивидеучастиявуставномкапиталепроизводятсясучетомправил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установленныхабзацем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настоящегоПорядка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pStyle w:val="aff"/>
        <w:numPr>
          <w:ilvl w:val="0"/>
          <w:numId w:val="27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3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Участиегосударства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муниципалитетаилимеждународнойорганизации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еслипрямоеиликосвенноеучастиевуставномкапиталеОрганизацииимееткакое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lastRenderedPageBreak/>
        <w:t>либогосударство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муниципалитетилимеждународнаяорганизация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Разделможетбытьзаполненнесколькораз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еслипрямоеиликосвенноеучастиевуставномкапиталеОрганизацииимеютнесколькогосударств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муниципалитетовилимеждународныхорганизациий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Вэтомразделеподразделызаполняютсяследующимиправилами</w:t>
      </w:r>
      <w:r w:rsidRPr="009E10BB">
        <w:rPr>
          <w:rFonts w:ascii="Cambria Math" w:eastAsia="MS Mincho" w:hAnsi="Cambria Math" w:cs="Cambria Math"/>
          <w:sz w:val="20"/>
          <w:szCs w:val="20"/>
        </w:rPr>
        <w:t>․</w:t>
      </w:r>
    </w:p>
    <w:p w:rsidR="0003670A" w:rsidRPr="009E10BB" w:rsidRDefault="0003670A" w:rsidP="0003670A">
      <w:pPr>
        <w:pStyle w:val="aff"/>
        <w:numPr>
          <w:ilvl w:val="0"/>
          <w:numId w:val="30"/>
        </w:numPr>
        <w:spacing w:after="200"/>
        <w:ind w:left="0" w:hanging="426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подразделучастие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государстваилимуниципалитета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есливуставномкапиталеюридическоголица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имеетсяпрямоеиликосвенноеучастиегосударстваилимуниципалитета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Вслучаеучастиягосударствавэтомподразделезаполняетсяназваниегосударства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авслучаеучастиямуниципалитета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hAnsi="Arial Black" w:cs="Calibri"/>
          <w:sz w:val="20"/>
          <w:szCs w:val="20"/>
        </w:rPr>
        <w:t>названиемуниципалитета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Вэтомподразделезаполняютсятакжеразмеручастиягосударстваилимуниципалитетавуставномкапиталеюридическоголицавпроцентномвыражении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атакжевидучастия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Отметкиоразмереивидеучастиявуставномкапиталепроизводятсясучетомправил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установленныхабзацем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настоящегоПорядка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6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Участиемеждународнойорганизации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есливуставномкапиталеюридическоголица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имеетсяпрямоеиликосвенноеучастиемеждународнойорганизации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Вэтомподразделезаполняютсянаименованиемеждународнойорганизации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втомчислелатинскимибуквами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размеручастиямеждународнойорганизациивуставномкапиталеюридическоголицавпроцентномвыражении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атакжевидучастия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Отметкиоразмереивидеучастиявуставномкапиталепроизводятсясучетомправил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установленныхабзацем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настоящегоПорядка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pStyle w:val="aff"/>
        <w:numPr>
          <w:ilvl w:val="0"/>
          <w:numId w:val="27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Данныереальногобенефициара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заполняетсяотдельнодлякаждогореальногобенефициарапоколичествуреальныхбенефициаровОрганизации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Вэтомразделеподразделызаполняютсяследующимиправилами</w:t>
      </w:r>
      <w:r w:rsidRPr="009E10BB">
        <w:rPr>
          <w:rFonts w:ascii="Cambria Math" w:eastAsia="MS Mincho" w:hAnsi="Cambria Math" w:cs="Cambria Math"/>
          <w:sz w:val="20"/>
          <w:szCs w:val="20"/>
        </w:rPr>
        <w:t>․</w:t>
      </w:r>
    </w:p>
    <w:p w:rsidR="0003670A" w:rsidRPr="009E10BB" w:rsidRDefault="0003670A" w:rsidP="0003670A">
      <w:pPr>
        <w:pStyle w:val="aff"/>
        <w:numPr>
          <w:ilvl w:val="0"/>
          <w:numId w:val="31"/>
        </w:numPr>
        <w:spacing w:after="200"/>
        <w:ind w:left="0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удостоверяющиеличностьлица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заполняютсяличныеданныереальногобенефициара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Данныезаполняютсятак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каконизаполненывдокументе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удостоверяющемличностьреальногобенефициара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Еслиимяифамилиялицанеимеютсянаармянскомязыкеилилатинскимибуквамивдокументе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удостоверяющемеголичность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товдекларациизаполняетсяихтранскрипция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2)  </w:t>
      </w: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Документ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удостоверяющийличность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вносятсясведенияодокументе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удостоверяющемличностьреальногобенефициара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3) </w:t>
      </w: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Адресучеталица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заполняетсяадресместаучетареальногобенефициара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4)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 </w:t>
      </w:r>
      <w:r w:rsidRPr="009E10BB">
        <w:rPr>
          <w:rFonts w:ascii="Arial Black" w:hAnsi="Arial Black" w:cs="Calibri"/>
          <w:sz w:val="20"/>
          <w:szCs w:val="20"/>
        </w:rPr>
        <w:t>Адреспроживаниялица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еслиадресучетареальногобенефициараотличаетсяотадресапроживанияпоследнего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Вэтомподразделезаполняетсяадресместажительствареальногобенефициара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ind w:left="-375"/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5)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Основания</w:t>
      </w:r>
      <w:r w:rsidRPr="009E10BB">
        <w:rPr>
          <w:rFonts w:ascii="Arial Black" w:eastAsiaTheme="minorHAnsi" w:hAnsi="Arial Black" w:cs="Calibri"/>
          <w:sz w:val="20"/>
          <w:szCs w:val="20"/>
        </w:rPr>
        <w:t>являться</w:t>
      </w:r>
      <w:r w:rsidRPr="009E10BB">
        <w:rPr>
          <w:rFonts w:ascii="Arial Black" w:hAnsi="Arial Black" w:cs="Calibri"/>
          <w:sz w:val="20"/>
          <w:szCs w:val="20"/>
        </w:rPr>
        <w:t>реальнымбенефициаром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заисключениемподотчетныхорганизацийсферынедропользования</w:t>
      </w:r>
      <w:r w:rsidRPr="009E10BB">
        <w:rPr>
          <w:rFonts w:ascii="Arial Black" w:hAnsi="Arial Black"/>
          <w:sz w:val="20"/>
          <w:szCs w:val="20"/>
        </w:rPr>
        <w:t xml:space="preserve">)"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еслиюридическоелицо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представившеедекларацию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неявляетсяподотчетнойорганизациейвсференедропользования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Вэтомподразделеотмечается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накакомосновании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основаниях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предусмотренномзаконом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Оборьбесотмываниемденегифинансированиемтерроризма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лицоявляетсяреальнымбенефициаромОрганизацииивключаетсяинформация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требуемаявсвязисэтимиоснованиями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Вслучаереальнгобенефициарапоболеечемодномуоснованиюделаетсяотметкаповсемоснованиямвсоответствующихпунктах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Вэтомподразделеданныеобоснованияхзаполняютсяследующимиправилами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3670A" w:rsidRPr="009E10BB" w:rsidRDefault="0003670A" w:rsidP="0003670A">
      <w:pPr>
        <w:contextualSpacing/>
        <w:jc w:val="both"/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впункте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еслифизическоелицопрямоиликосвенновладеет</w:t>
      </w:r>
      <w:r w:rsidRPr="009E10BB">
        <w:rPr>
          <w:rFonts w:ascii="Arial Black" w:hAnsi="Arial Black"/>
          <w:sz w:val="20"/>
          <w:szCs w:val="20"/>
        </w:rPr>
        <w:t xml:space="preserve"> 20 </w:t>
      </w:r>
      <w:r w:rsidRPr="009E10BB">
        <w:rPr>
          <w:rFonts w:ascii="Arial Black" w:hAnsi="Arial Black" w:cs="Calibri"/>
          <w:sz w:val="20"/>
          <w:szCs w:val="20"/>
        </w:rPr>
        <w:t>иболеепроцентамидающихправоголосадолей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паев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Организацииилипрямоиликосвенноимеет</w:t>
      </w:r>
      <w:r w:rsidRPr="009E10BB">
        <w:rPr>
          <w:rFonts w:ascii="Arial Black" w:hAnsi="Arial Black"/>
          <w:sz w:val="20"/>
          <w:szCs w:val="20"/>
        </w:rPr>
        <w:t xml:space="preserve"> 20 </w:t>
      </w:r>
      <w:r w:rsidRPr="009E10BB">
        <w:rPr>
          <w:rFonts w:ascii="Arial Black" w:hAnsi="Arial Black" w:cs="Calibri"/>
          <w:sz w:val="20"/>
          <w:szCs w:val="20"/>
        </w:rPr>
        <w:t>иболеепроцентовучастиявуставномкапиталеОрганизации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Участиеможетбытьвсилувладениядолей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Организациинаправесобственности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прямоеучастие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иливсилувладениядолей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другогоюридическоголица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владеющегодолей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всилувладенияправомсобственности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косвенноеучастие</w:t>
      </w:r>
      <w:r w:rsidRPr="009E10BB">
        <w:rPr>
          <w:rFonts w:ascii="Arial Black" w:hAnsi="Arial Black"/>
          <w:sz w:val="20"/>
          <w:szCs w:val="20"/>
        </w:rPr>
        <w:t xml:space="preserve">). </w:t>
      </w:r>
      <w:r w:rsidRPr="009E10BB">
        <w:rPr>
          <w:rFonts w:ascii="Arial Black" w:hAnsi="Arial Black" w:cs="Calibri"/>
          <w:sz w:val="20"/>
          <w:szCs w:val="20"/>
        </w:rPr>
        <w:t>Косвенноеучастиеможетосуществлятьсянезависимоотколичествапромежуточныхюридическихлиц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имеющихсявцепочкеюридическоголица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владеющегодолей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акциями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паем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физическоголицаиОрганизации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Вполе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Размеручастия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указываетсяразмеручастиявуставномкапитале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рганизациивпроцентномвыражении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Размеручастиярассчитываетсянаоснованиисовокупностивсехпроцентовучастиявуставномкапитале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рганизацииврезультатепрямогоикосвенногоучастияреальногобенефициара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Вслучаекосвенногоучастия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участиереальногобенефициаравуставномкапиталеорганизациирассчитываетсянаосноверазмераучастиякаждойпредыдущейпромежуточнойорганизации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аименно</w:t>
      </w:r>
      <w:r w:rsidRPr="009E10BB">
        <w:rPr>
          <w:rFonts w:ascii="Arial Black" w:hAnsi="Arial Black"/>
          <w:sz w:val="20"/>
          <w:szCs w:val="20"/>
        </w:rPr>
        <w:t xml:space="preserve">: </w:t>
      </w:r>
      <w:r w:rsidRPr="009E10BB">
        <w:rPr>
          <w:rFonts w:ascii="Arial Black" w:hAnsi="Arial Black" w:cs="Calibri"/>
          <w:sz w:val="20"/>
          <w:szCs w:val="20"/>
        </w:rPr>
        <w:t>умноженияразмераучастияюридическоголица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участника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рганизациивпроцентномвыражениивразмереучастиясоответствующегоучастникавпроцентномвыражениивуставномкапиталеюридическоголица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участникаорганизацииитакдалеедодостиженияреальногобенефициара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eastAsia="GHEA Grapalat" w:hAnsi="Arial Black" w:cs="Calibri"/>
          <w:sz w:val="20"/>
          <w:szCs w:val="20"/>
        </w:rPr>
        <w:t>Вполе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 "</w:t>
      </w:r>
      <w:r w:rsidRPr="009E10BB">
        <w:rPr>
          <w:rFonts w:ascii="Arial Black" w:eastAsia="GHEA Grapalat" w:hAnsi="Arial Black" w:cs="Calibri"/>
          <w:sz w:val="20"/>
          <w:szCs w:val="20"/>
        </w:rPr>
        <w:t>Видучастия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" </w:t>
      </w:r>
      <w:r w:rsidRPr="009E10BB">
        <w:rPr>
          <w:rFonts w:ascii="Arial Black" w:eastAsia="GHEA Grapalat" w:hAnsi="Arial Black" w:cs="Calibri"/>
          <w:sz w:val="20"/>
          <w:szCs w:val="20"/>
        </w:rPr>
        <w:t>производитсяотметкаопрямойиликосвеннойпринадлежностиучастиявуставномкапитале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. </w:t>
      </w:r>
      <w:r w:rsidRPr="009E10BB">
        <w:rPr>
          <w:rFonts w:ascii="Arial Black" w:eastAsia="GHEA Grapalat" w:hAnsi="Arial Black" w:cs="Calibri"/>
          <w:sz w:val="20"/>
          <w:szCs w:val="20"/>
        </w:rPr>
        <w:t>Приналичиивуставномкапиталеипрямого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sz w:val="20"/>
          <w:szCs w:val="20"/>
        </w:rPr>
        <w:t>икосвенногоучастияпроизводитсяотметкаоналичииодновременноипрямого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, </w:t>
      </w:r>
      <w:r w:rsidRPr="009E10BB">
        <w:rPr>
          <w:rFonts w:ascii="Arial Black" w:eastAsia="GHEA Grapalat" w:hAnsi="Arial Black" w:cs="Calibri"/>
          <w:sz w:val="20"/>
          <w:szCs w:val="20"/>
        </w:rPr>
        <w:t>икосвенногоучастия</w:t>
      </w:r>
      <w:r w:rsidRPr="009E10BB">
        <w:rPr>
          <w:rFonts w:ascii="Arial Black" w:eastAsia="GHEA Grapalat" w:hAnsi="Arial Black" w:cs="GHEA Grapalat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этогоподразделаделаетсяотметка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еслилицопосмыслупункта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неявляетсяреальнымбенефициаромОрганизации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ноконтролирует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рганизациювсилуправовыхинструментов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втомчислезаключенныхсделок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наосновеличноговлиянияиногохарактераилиинымисредствами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Calibri"/>
          <w:sz w:val="20"/>
          <w:szCs w:val="20"/>
          <w:lang w:val="hy-AM"/>
        </w:rPr>
        <w:t>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  <w:lang w:val="hy-AM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еслилицоявляетсядолжностнымлицом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осуществляющимобщееилитекущееруководстводеятельностью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 w:cs="Calibri"/>
          <w:sz w:val="20"/>
          <w:szCs w:val="20"/>
          <w:lang w:val="hy-AM"/>
        </w:rPr>
        <w:t>рганизации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вслучаееслинеимеетсяфизическоелицо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соответствующеетребованиямпунктов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  <w:lang w:val="hy-AM"/>
        </w:rPr>
        <w:t>и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  <w:lang w:val="hy-AM"/>
        </w:rPr>
        <w:t>этогоподраздела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 w:cs="Cambria Math"/>
          <w:sz w:val="20"/>
          <w:szCs w:val="20"/>
        </w:rPr>
      </w:pPr>
      <w:r w:rsidRPr="009E10BB">
        <w:rPr>
          <w:rFonts w:ascii="Arial Black" w:hAnsi="Arial Black"/>
          <w:sz w:val="20"/>
          <w:szCs w:val="20"/>
          <w:lang w:val="hy-AM"/>
        </w:rPr>
        <w:t xml:space="preserve">6)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 w:cs="Calibri"/>
          <w:sz w:val="20"/>
          <w:szCs w:val="20"/>
          <w:lang w:val="hy-AM"/>
        </w:rPr>
        <w:t>одраздел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О</w:t>
      </w:r>
      <w:r w:rsidRPr="009E10BB">
        <w:rPr>
          <w:rFonts w:ascii="Arial Black" w:hAnsi="Arial Black" w:cs="Calibri"/>
          <w:sz w:val="20"/>
          <w:szCs w:val="20"/>
          <w:lang w:val="hy-AM"/>
        </w:rPr>
        <w:t>снования</w:t>
      </w:r>
      <w:r w:rsidRPr="009E10BB">
        <w:rPr>
          <w:rFonts w:ascii="Arial Black" w:hAnsi="Arial Black" w:cs="Calibri"/>
          <w:sz w:val="20"/>
          <w:szCs w:val="20"/>
        </w:rPr>
        <w:t>являться</w:t>
      </w:r>
      <w:r w:rsidRPr="009E10BB">
        <w:rPr>
          <w:rFonts w:ascii="Arial Black" w:hAnsi="Arial Black" w:cs="Calibri"/>
          <w:sz w:val="20"/>
          <w:szCs w:val="20"/>
          <w:lang w:val="hy-AM"/>
        </w:rPr>
        <w:t>реальн</w:t>
      </w:r>
      <w:r w:rsidRPr="009E10BB">
        <w:rPr>
          <w:rFonts w:ascii="Arial Black" w:hAnsi="Arial Black" w:cs="Calibri"/>
          <w:sz w:val="20"/>
          <w:szCs w:val="20"/>
        </w:rPr>
        <w:t>ымбенефициаром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 (</w:t>
      </w:r>
      <w:r w:rsidRPr="009E10BB">
        <w:rPr>
          <w:rFonts w:ascii="Arial Black" w:hAnsi="Arial Black" w:cs="Calibri"/>
          <w:sz w:val="20"/>
          <w:szCs w:val="20"/>
          <w:lang w:val="hy-AM"/>
        </w:rPr>
        <w:t>дляподотчетныхорганизацийвсференедропользования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)" </w:t>
      </w:r>
      <w:r w:rsidRPr="009E10BB">
        <w:rPr>
          <w:rFonts w:ascii="Arial Black" w:hAnsi="Arial Black" w:cs="Calibri"/>
          <w:sz w:val="20"/>
          <w:szCs w:val="20"/>
          <w:lang w:val="hy-AM"/>
        </w:rPr>
        <w:t>заполняется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еслиюридическоелицо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представившеедекларацию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являетсяотчетнойорганизациейвсференедропользования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Fonts w:ascii="Arial Black" w:hAnsi="Arial Black" w:cs="Calibri"/>
          <w:sz w:val="20"/>
          <w:szCs w:val="20"/>
          <w:lang w:val="hy-AM"/>
        </w:rPr>
        <w:t>Раскрытиереальных</w:t>
      </w:r>
      <w:r w:rsidRPr="009E10BB">
        <w:rPr>
          <w:rFonts w:ascii="Arial Black" w:hAnsi="Arial Black" w:cs="Calibri"/>
          <w:sz w:val="20"/>
          <w:szCs w:val="20"/>
        </w:rPr>
        <w:t>бенефициаров</w:t>
      </w:r>
      <w:r w:rsidRPr="009E10BB">
        <w:rPr>
          <w:rFonts w:ascii="Arial Black" w:hAnsi="Arial Black" w:cs="Calibri"/>
          <w:sz w:val="20"/>
          <w:szCs w:val="20"/>
          <w:lang w:val="hy-AM"/>
        </w:rPr>
        <w:t>осуществляетсяпокритериям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установленнымКодексомОнедрах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Вэтомподразделеотметкипроизводятсясучетомправил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установленныхпунктом</w:t>
      </w:r>
      <w:r w:rsidRPr="009E10BB">
        <w:rPr>
          <w:rFonts w:ascii="Arial Black" w:hAnsi="Arial Black"/>
          <w:sz w:val="20"/>
          <w:szCs w:val="20"/>
        </w:rPr>
        <w:t xml:space="preserve"> 4.5 </w:t>
      </w:r>
      <w:r w:rsidRPr="009E10BB">
        <w:rPr>
          <w:rFonts w:ascii="Arial Black" w:hAnsi="Arial Black" w:cs="Calibri"/>
          <w:sz w:val="20"/>
          <w:szCs w:val="20"/>
        </w:rPr>
        <w:t>настоящегоПорядка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Вэтомподразделеданныеобоснованияхзаполняютсяследующимиправилами</w:t>
      </w:r>
      <w:r w:rsidRPr="009E10BB">
        <w:rPr>
          <w:rFonts w:ascii="Arial Black" w:hAnsi="Arial Black" w:cs="Cambria Math"/>
          <w:sz w:val="20"/>
          <w:szCs w:val="20"/>
        </w:rPr>
        <w:t>: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еслифизическоелицопрямоиликосвенновладеет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иболеепроцентовдающихправоголосадолей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акций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паев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данногоюридическоголица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либоимеетпрямоеиликосвенноеучастиевуставномкапиталеюридическоголицавразмере</w:t>
      </w:r>
      <w:r w:rsidRPr="009E10BB">
        <w:rPr>
          <w:rFonts w:ascii="Arial Black" w:hAnsi="Arial Black"/>
          <w:sz w:val="20"/>
          <w:szCs w:val="20"/>
        </w:rPr>
        <w:t xml:space="preserve"> 10 </w:t>
      </w:r>
      <w:r w:rsidRPr="009E10BB">
        <w:rPr>
          <w:rFonts w:ascii="Arial Black" w:hAnsi="Arial Black" w:cs="Calibri"/>
          <w:sz w:val="20"/>
          <w:szCs w:val="20"/>
        </w:rPr>
        <w:t>иболеепроцентов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Этотподразделзаполняетсясучетомправил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установленныхабзацем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подпункта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4 </w:t>
      </w:r>
      <w:r w:rsidRPr="009E10BB">
        <w:rPr>
          <w:rFonts w:ascii="Arial Black" w:hAnsi="Arial Black" w:cs="Calibri"/>
          <w:sz w:val="20"/>
          <w:szCs w:val="20"/>
        </w:rPr>
        <w:t>настоящегоПорядка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  <w:lang w:val="hy-AM"/>
        </w:rPr>
      </w:pPr>
      <w:r w:rsidRPr="009E10BB">
        <w:rPr>
          <w:rFonts w:ascii="Arial Black" w:hAnsi="Arial Black" w:cs="Calibri"/>
          <w:sz w:val="20"/>
          <w:szCs w:val="20"/>
          <w:lang w:val="hy-AM"/>
        </w:rPr>
        <w:lastRenderedPageBreak/>
        <w:t>б</w:t>
      </w:r>
      <w:r w:rsidRPr="009E10BB">
        <w:rPr>
          <w:rFonts w:ascii="Arial Black" w:hAnsi="Arial Black"/>
          <w:sz w:val="20"/>
          <w:szCs w:val="20"/>
          <w:lang w:val="hy-AM"/>
        </w:rPr>
        <w:t>.</w:t>
      </w:r>
      <w:r w:rsidRPr="009E10BB">
        <w:rPr>
          <w:rFonts w:ascii="Arial Black" w:hAnsi="Arial Black" w:cs="Calibri"/>
          <w:sz w:val="20"/>
          <w:szCs w:val="20"/>
          <w:lang w:val="hy-AM"/>
        </w:rPr>
        <w:t>впункте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  <w:lang w:val="hy-AM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  <w:lang w:val="hy-AM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lang w:val="hy-AM"/>
        </w:rPr>
        <w:t>еслилицоимеетправоназначатьили</w:t>
      </w:r>
      <w:r w:rsidRPr="009E10BB">
        <w:rPr>
          <w:rFonts w:ascii="Arial Black" w:hAnsi="Arial Black" w:cs="Calibri"/>
          <w:sz w:val="20"/>
          <w:szCs w:val="20"/>
        </w:rPr>
        <w:t>отстраня</w:t>
      </w:r>
      <w:r w:rsidRPr="009E10BB">
        <w:rPr>
          <w:rFonts w:ascii="Arial Black" w:hAnsi="Arial Black" w:cs="Calibri"/>
          <w:sz w:val="20"/>
          <w:szCs w:val="20"/>
          <w:lang w:val="hy-AM"/>
        </w:rPr>
        <w:t>тьбольшинствочленоворгановуправленияюридическоголица</w:t>
      </w:r>
      <w:r w:rsidRPr="009E10BB">
        <w:rPr>
          <w:rFonts w:ascii="Arial Black" w:hAnsi="Arial Black"/>
          <w:sz w:val="20"/>
          <w:szCs w:val="20"/>
          <w:lang w:val="hy-AM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еслилицобезвозмезднополучилоотОрганизациивыгодувразмеренеменее</w:t>
      </w:r>
      <w:r w:rsidRPr="009E10BB">
        <w:rPr>
          <w:rFonts w:ascii="Arial Black" w:hAnsi="Arial Black"/>
          <w:sz w:val="20"/>
          <w:szCs w:val="20"/>
        </w:rPr>
        <w:t xml:space="preserve"> 15 </w:t>
      </w:r>
      <w:r w:rsidRPr="009E10BB">
        <w:rPr>
          <w:rFonts w:ascii="Arial Black" w:hAnsi="Arial Black" w:cs="Calibri"/>
          <w:sz w:val="20"/>
          <w:szCs w:val="20"/>
        </w:rPr>
        <w:t>процентовприбыли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полученнойданнымюридическимлицомвтечениегода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предшествующегоотчетномугоду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еслилицопосмыслупунктов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неявляетсяреальнымбенефициаромОрганизации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однакоконтролируетОрганизациювсилуправовыхинструментов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втомчислезаключенныхсделок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наоснованииличноговлиянияиногохарактераилиинымисредствами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впункте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этогоподразделапроизводитсяотметка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еслилицоявляетсядолжностнымлицом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осуществляющимобщееилитекущееруководстводеятельностьюОрганизации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вслучаееслинеимеетсяфизическоелицо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соответствующеетребованиямпунктов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" </w:t>
      </w:r>
      <w:r w:rsidRPr="009E10BB">
        <w:rPr>
          <w:rFonts w:ascii="Arial Black" w:hAnsi="Arial Black"/>
          <w:sz w:val="20"/>
          <w:szCs w:val="20"/>
        </w:rPr>
        <w:t xml:space="preserve">- 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этогоподраздела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7) </w:t>
      </w: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Информацияостатусереальногобенефициара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заполняютсядень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месяц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год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когдалицосталореальнымбенефициаромОрганизации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ВэтомподразделеделаетсяотметкаоформеосуществленияреальнымбенефициаромконтролянадОрганизацией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Опроведениисовместногоконтролясаффилированнымилицамипроизводитсяотметка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еслиреальныйбенефициарконтролирует</w:t>
      </w:r>
      <w:r w:rsidRPr="009E10BB">
        <w:rPr>
          <w:rFonts w:ascii="Arial" w:hAnsi="Arial" w:cs="Arial"/>
          <w:sz w:val="20"/>
          <w:szCs w:val="20"/>
          <w:lang w:val="hy-AM"/>
        </w:rPr>
        <w:t>Օ</w:t>
      </w:r>
      <w:r w:rsidRPr="009E10BB">
        <w:rPr>
          <w:rFonts w:ascii="Arial Black" w:hAnsi="Arial Black" w:cs="Calibri"/>
          <w:sz w:val="20"/>
          <w:szCs w:val="20"/>
        </w:rPr>
        <w:t>рганизациювсилусогласованнойсаффилированнымлицомдеятельностиилиможетконтролироватьеевслучаесогласованнойсаффилированнымлицомдеятельности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Еслиюридическоелицо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представившеедекларацию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являетсяотчетнойорганизациейвсференедропользования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вэтомподразделетакжепроизводитсяотметкаотом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чтореальнымбенефициаромявляетсядолжностноелицоиличленегосемьипосмыслупункта</w:t>
      </w:r>
      <w:r w:rsidRPr="009E10BB">
        <w:rPr>
          <w:rFonts w:ascii="Arial Black" w:hAnsi="Arial Black"/>
          <w:sz w:val="20"/>
          <w:szCs w:val="20"/>
        </w:rPr>
        <w:t xml:space="preserve"> 53 </w:t>
      </w:r>
      <w:r w:rsidRPr="009E10BB">
        <w:rPr>
          <w:rFonts w:ascii="Arial Black" w:hAnsi="Arial Black" w:cs="Calibri"/>
          <w:sz w:val="20"/>
          <w:szCs w:val="20"/>
        </w:rPr>
        <w:t>части</w:t>
      </w:r>
      <w:r w:rsidRPr="009E10BB">
        <w:rPr>
          <w:rFonts w:ascii="Arial Black" w:hAnsi="Arial Black"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sz w:val="20"/>
          <w:szCs w:val="20"/>
        </w:rPr>
        <w:t>статьи</w:t>
      </w:r>
      <w:r w:rsidRPr="009E10BB">
        <w:rPr>
          <w:rFonts w:ascii="Arial Black" w:hAnsi="Arial Black"/>
          <w:sz w:val="20"/>
          <w:szCs w:val="20"/>
        </w:rPr>
        <w:t xml:space="preserve"> 3 </w:t>
      </w:r>
      <w:r w:rsidRPr="009E10BB">
        <w:rPr>
          <w:rFonts w:ascii="Arial Black" w:hAnsi="Arial Black" w:cs="Calibri"/>
          <w:sz w:val="20"/>
          <w:szCs w:val="20"/>
        </w:rPr>
        <w:t>КодексаОнедрах</w:t>
      </w:r>
    </w:p>
    <w:p w:rsidR="0003670A" w:rsidRPr="009E10BB" w:rsidRDefault="0003670A" w:rsidP="0003670A">
      <w:pPr>
        <w:contextualSpacing/>
        <w:jc w:val="both"/>
        <w:rPr>
          <w:rFonts w:ascii="Arial Black" w:eastAsia="GHEA Grapalat" w:hAnsi="Arial Black" w:cs="GHEA Grapalat"/>
          <w:sz w:val="20"/>
          <w:szCs w:val="20"/>
        </w:rPr>
      </w:pPr>
      <w:r w:rsidRPr="009E10BB">
        <w:rPr>
          <w:rFonts w:ascii="Arial Black" w:eastAsia="GHEA Grapalat" w:hAnsi="Arial Black" w:cs="GHEA Grapalat"/>
          <w:sz w:val="20"/>
          <w:szCs w:val="20"/>
        </w:rPr>
        <w:t xml:space="preserve">8) </w:t>
      </w:r>
      <w:r w:rsidRPr="009E10BB">
        <w:rPr>
          <w:rFonts w:ascii="Arial Black" w:eastAsia="GHEA Grapalat" w:hAnsi="Arial Black" w:cs="Calibri"/>
          <w:sz w:val="20"/>
          <w:szCs w:val="20"/>
        </w:rPr>
        <w:t>вподразделе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eastAsia="GHEA Grapalat" w:hAnsi="Arial Black" w:cs="Calibri"/>
          <w:sz w:val="20"/>
          <w:szCs w:val="20"/>
        </w:rPr>
        <w:t>Контактныеданныереального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eastAsia="GHEA Grapalat" w:hAnsi="Arial Black" w:cs="GHEA Grapalat"/>
          <w:sz w:val="20"/>
          <w:szCs w:val="20"/>
        </w:rPr>
        <w:t xml:space="preserve">" </w:t>
      </w:r>
      <w:r w:rsidRPr="009E10BB">
        <w:rPr>
          <w:rFonts w:ascii="Arial Black" w:eastAsia="GHEA Grapalat" w:hAnsi="Arial Black" w:cs="Calibri"/>
          <w:sz w:val="20"/>
          <w:szCs w:val="20"/>
        </w:rPr>
        <w:t>заполняютсяадресэлектроннойпочтыиномертелефонареального</w:t>
      </w:r>
      <w:r w:rsidRPr="009E10BB">
        <w:rPr>
          <w:rFonts w:ascii="Arial Black" w:hAnsi="Arial Black" w:cs="Calibri"/>
          <w:sz w:val="20"/>
          <w:szCs w:val="20"/>
        </w:rPr>
        <w:t>бенефициара</w:t>
      </w:r>
      <w:r w:rsidRPr="009E10BB">
        <w:rPr>
          <w:rFonts w:ascii="Arial Black" w:eastAsia="GHEA Grapalat" w:hAnsi="Arial Black" w:cs="GHEA Grapalat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5.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Промежуточныеюридическиелица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еслиреальныйбенефициарюридическоголица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илиполностьюконтролирующееОрганизациююридическоелицоимееткосвенноеучастиевуставномкапиталеОрганизации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Этотразделподлежитзаполнениюдлякаждогопромежуточногоюридическоголицаотдельнопоколичествувсехпромежуточныхюридическихлиц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Вэтомразделеподразделызаполняютсяследующимиправилами</w:t>
      </w:r>
      <w:r w:rsidRPr="009E10BB">
        <w:rPr>
          <w:rFonts w:ascii="Cambria Math" w:eastAsia="MS Mincho" w:hAnsi="Cambria Math" w:cs="Cambria Math"/>
          <w:sz w:val="20"/>
          <w:szCs w:val="20"/>
        </w:rPr>
        <w:t>․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1) </w:t>
      </w: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Данныеорганизации</w:t>
      </w:r>
      <w:r w:rsidRPr="009E10BB">
        <w:rPr>
          <w:rFonts w:ascii="Arial Black" w:hAnsi="Arial Black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заполняютсянаименованиепромежуточногоюридическоголица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втомчислелатинскимибуквами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ирегистрационныеданные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включаяпометкуоборганизационно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правовойформе</w:t>
      </w:r>
      <w:r w:rsidRPr="009E10BB">
        <w:rPr>
          <w:rFonts w:ascii="Arial Black" w:hAnsi="Arial Black"/>
          <w:sz w:val="20"/>
          <w:szCs w:val="20"/>
        </w:rPr>
        <w:t>;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2) </w:t>
      </w:r>
      <w:r w:rsidRPr="009E10BB">
        <w:rPr>
          <w:rFonts w:ascii="Arial Black" w:hAnsi="Arial Black" w:cs="Calibri"/>
          <w:sz w:val="20"/>
          <w:szCs w:val="20"/>
        </w:rPr>
        <w:t>вподразделе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Данныереальногобенефициара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заполняютсяимяифамилияреальногобенефициара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бенефициаров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длякоторогозаполненнаявэтомподразделеорганизацияявляетсяпромежуточнымюридическимлицом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Еслиданныепромежуточныхюридическихлицзаполняютсядляюридическоголица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полностьюконтролирующегоОрганизацию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этотподразделнеподлежитзаполнению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3) </w:t>
      </w:r>
      <w:r w:rsidRPr="009E10BB">
        <w:rPr>
          <w:rFonts w:ascii="Arial Black" w:hAnsi="Arial Black" w:cs="Calibri"/>
          <w:sz w:val="20"/>
          <w:szCs w:val="20"/>
        </w:rPr>
        <w:t>Подраздел</w:t>
      </w:r>
      <w:r w:rsidRPr="009E10BB">
        <w:rPr>
          <w:rFonts w:ascii="Arial Black" w:eastAsia="GHEA Grapalat" w:hAnsi="Arial Black" w:cs="GHEA Grapalat"/>
          <w:sz w:val="20"/>
          <w:szCs w:val="20"/>
        </w:rPr>
        <w:t>"</w:t>
      </w:r>
      <w:r w:rsidRPr="009E10BB">
        <w:rPr>
          <w:rFonts w:ascii="Arial Black" w:hAnsi="Arial Black" w:cs="Calibri"/>
          <w:sz w:val="20"/>
          <w:szCs w:val="20"/>
        </w:rPr>
        <w:t>Данныелистингаакцийпромежуточногоюридическоголица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неподлежитобязательномузаполнению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Этотподразделможетбытьзаполнен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еслиакциипромежуточногоюридическоголицалистингуютсянарегулируемомрынке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lastRenderedPageBreak/>
        <w:t>Вэтомподразделезаполняетсяназваниефондовойбиржи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указываявскобкахкодбиржи</w:t>
      </w:r>
      <w:r w:rsidRPr="009E10BB">
        <w:rPr>
          <w:rFonts w:ascii="Arial Black" w:hAnsi="Arial Black"/>
          <w:sz w:val="20"/>
          <w:szCs w:val="20"/>
        </w:rPr>
        <w:t xml:space="preserve"> (Market Identifier Code), </w:t>
      </w:r>
      <w:r w:rsidRPr="009E10BB">
        <w:rPr>
          <w:rFonts w:ascii="Arial Black" w:hAnsi="Arial Black" w:cs="Calibri"/>
          <w:sz w:val="20"/>
          <w:szCs w:val="20"/>
        </w:rPr>
        <w:t>гделистингуютсяакцииюридическоголица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атакжессылаетсянаимеющиесянабиржедокументы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6. </w:t>
      </w:r>
      <w:r w:rsidRPr="009E10BB">
        <w:rPr>
          <w:rFonts w:ascii="Arial Black" w:hAnsi="Arial Black" w:cs="Calibri"/>
          <w:sz w:val="20"/>
          <w:szCs w:val="20"/>
        </w:rPr>
        <w:t>Раздел</w:t>
      </w:r>
      <w:r w:rsidRPr="009E10BB">
        <w:rPr>
          <w:rFonts w:ascii="Arial Black" w:hAnsi="Arial Black"/>
          <w:sz w:val="20"/>
          <w:szCs w:val="20"/>
        </w:rPr>
        <w:t xml:space="preserve"> 6 </w:t>
      </w:r>
      <w:r w:rsidRPr="009E10BB">
        <w:rPr>
          <w:rFonts w:ascii="Arial Black" w:hAnsi="Arial Black" w:cs="Calibri"/>
          <w:sz w:val="20"/>
          <w:szCs w:val="20"/>
        </w:rPr>
        <w:t>декларации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Дополнительныепримечания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заполняется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еслиимеютсядополнительныесведенияилидополнительныеразъяснения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касающиесяданных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заполненныхилиподлежащихзаполнениювдекларации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Вэтомподразделемогутбытьзаполненыдополнительныеразъясненияпооснованиямконтроляорганизацииреальнымбенефициаром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поотношениюкорганамгосударства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муниципалитета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осуществляющимконтрольОрганизациивслучае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есливуставномкапиталеюридическоголица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представляющегодекларацию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имеетсяпрямоеиликосвенноеучастиегосударстваилимуниципалитета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идругиеразъяснениявсвязисдекларацией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7. </w:t>
      </w:r>
      <w:r w:rsidRPr="009E10BB">
        <w:rPr>
          <w:rFonts w:ascii="Arial Black" w:hAnsi="Arial Black" w:cs="Calibri"/>
          <w:sz w:val="20"/>
          <w:szCs w:val="20"/>
        </w:rPr>
        <w:t>Декларациязаполняетсяиподписываетсялицом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подающимзаявку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* </w:t>
      </w:r>
      <w:r w:rsidRPr="009E10BB">
        <w:rPr>
          <w:rFonts w:ascii="Arial Black" w:hAnsi="Arial Black" w:cs="Calibri"/>
          <w:i/>
          <w:sz w:val="20"/>
          <w:szCs w:val="20"/>
        </w:rPr>
        <w:t>заполняетсясекретаремкомиссиидопубликацииприглашениявбюллетене</w:t>
      </w:r>
      <w:r w:rsidRPr="009E10BB">
        <w:rPr>
          <w:rFonts w:ascii="Arial Black" w:hAnsi="Arial Black"/>
          <w:i/>
          <w:sz w:val="20"/>
          <w:szCs w:val="20"/>
        </w:rPr>
        <w:t>:</w:t>
      </w:r>
    </w:p>
    <w:p w:rsidR="0003670A" w:rsidRPr="009E10BB" w:rsidRDefault="0003670A" w:rsidP="0003670A">
      <w:pPr>
        <w:contextualSpacing/>
        <w:jc w:val="both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i/>
          <w:sz w:val="20"/>
          <w:szCs w:val="20"/>
        </w:rPr>
        <w:t xml:space="preserve">** </w:t>
      </w: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/>
          <w:i/>
          <w:sz w:val="20"/>
          <w:szCs w:val="20"/>
        </w:rPr>
        <w:t xml:space="preserve"> 1.2 </w:t>
      </w:r>
      <w:r w:rsidRPr="009E10BB">
        <w:rPr>
          <w:rFonts w:ascii="Arial Black" w:hAnsi="Arial Black" w:cs="Calibri"/>
          <w:i/>
          <w:sz w:val="20"/>
          <w:szCs w:val="20"/>
        </w:rPr>
        <w:t>непредставляетсяучастникомвслучае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еслиПриложение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1 </w:t>
      </w:r>
      <w:r w:rsidRPr="009E10BB">
        <w:rPr>
          <w:rFonts w:ascii="Arial Black" w:hAnsi="Arial Black" w:cs="Calibri"/>
          <w:i/>
          <w:sz w:val="20"/>
          <w:szCs w:val="20"/>
        </w:rPr>
        <w:t>кнастоящемуприглашениюприменимокпредставлениюссылкинасайт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содержащийсведенияореальныхбенефициарахюридическоголица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атакжевслучае</w:t>
      </w:r>
      <w:r w:rsidRPr="009E10BB">
        <w:rPr>
          <w:rFonts w:ascii="Arial Black" w:hAnsi="Arial Black"/>
          <w:i/>
          <w:sz w:val="20"/>
          <w:szCs w:val="20"/>
        </w:rPr>
        <w:t xml:space="preserve">, </w:t>
      </w:r>
      <w:r w:rsidRPr="009E10BB">
        <w:rPr>
          <w:rFonts w:ascii="Arial Black" w:hAnsi="Arial Black" w:cs="Calibri"/>
          <w:i/>
          <w:sz w:val="20"/>
          <w:szCs w:val="20"/>
        </w:rPr>
        <w:t>еслиучастникявляетсяиндивидуальнымпредпринимателемилифизическимлицом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3670A" w:rsidRPr="009E10BB" w:rsidRDefault="0003670A" w:rsidP="0003670A">
      <w:pPr>
        <w:pStyle w:val="31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  <w:r w:rsidRPr="009E10BB">
        <w:rPr>
          <w:rFonts w:ascii="Arial Black" w:hAnsi="Arial Black"/>
          <w:b/>
        </w:rPr>
        <w:br w:type="page"/>
      </w:r>
    </w:p>
    <w:p w:rsidR="0003670A" w:rsidRPr="009E10BB" w:rsidRDefault="0003670A" w:rsidP="00B46D58">
      <w:pPr>
        <w:pStyle w:val="31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</w:p>
    <w:p w:rsidR="0003670A" w:rsidRPr="009E10BB" w:rsidRDefault="0003670A" w:rsidP="00B46D58">
      <w:pPr>
        <w:pStyle w:val="31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</w:p>
    <w:p w:rsidR="0003670A" w:rsidRPr="009E10BB" w:rsidRDefault="0003670A" w:rsidP="00B46D58">
      <w:pPr>
        <w:pStyle w:val="31"/>
        <w:widowControl w:val="0"/>
        <w:spacing w:after="160" w:line="240" w:lineRule="auto"/>
        <w:ind w:firstLine="0"/>
        <w:jc w:val="right"/>
        <w:rPr>
          <w:rFonts w:ascii="Arial Black" w:hAnsi="Arial Black"/>
          <w:b/>
        </w:rPr>
      </w:pPr>
    </w:p>
    <w:p w:rsidR="00B2572B" w:rsidRPr="009E10BB" w:rsidRDefault="00B2572B" w:rsidP="00B46D58">
      <w:pPr>
        <w:pStyle w:val="31"/>
        <w:widowControl w:val="0"/>
        <w:spacing w:after="160" w:line="240" w:lineRule="auto"/>
        <w:ind w:firstLine="0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Приложение</w:t>
      </w:r>
      <w:r w:rsidRPr="009E10BB">
        <w:rPr>
          <w:rFonts w:ascii="Arial Black" w:hAnsi="Arial Black" w:cs="Arial"/>
          <w:b/>
        </w:rPr>
        <w:t>№</w:t>
      </w:r>
      <w:r w:rsidR="00B048B2" w:rsidRPr="009E10BB">
        <w:rPr>
          <w:rFonts w:ascii="Arial Black" w:hAnsi="Arial Black"/>
          <w:b/>
        </w:rPr>
        <w:t>2</w:t>
      </w:r>
    </w:p>
    <w:p w:rsidR="00B2572B" w:rsidRPr="009E10BB" w:rsidRDefault="00B2572B" w:rsidP="00B46D58">
      <w:pPr>
        <w:pStyle w:val="31"/>
        <w:widowControl w:val="0"/>
        <w:spacing w:after="160" w:line="240" w:lineRule="auto"/>
        <w:jc w:val="right"/>
        <w:rPr>
          <w:rFonts w:ascii="Arial Black" w:hAnsi="Arial Black" w:cs="Arial"/>
          <w:b/>
        </w:rPr>
      </w:pPr>
      <w:r w:rsidRPr="009E10BB">
        <w:rPr>
          <w:rFonts w:ascii="Arial Black" w:hAnsi="Arial Black" w:cs="Calibri"/>
          <w:b/>
        </w:rPr>
        <w:t>кПриглашениюна</w:t>
      </w:r>
      <w:r w:rsidR="00B4502F" w:rsidRPr="009E10BB">
        <w:rPr>
          <w:rFonts w:ascii="Arial Black" w:hAnsi="Arial Black" w:cs="Calibri"/>
          <w:b/>
        </w:rPr>
        <w:t>ЗАПРОСКОТИРОВКИ</w:t>
      </w:r>
      <w:r w:rsidR="005744FC" w:rsidRPr="009E10BB">
        <w:rPr>
          <w:rFonts w:ascii="Arial Black" w:hAnsi="Arial Black" w:cs="Arial"/>
          <w:b/>
        </w:rPr>
        <w:br/>
      </w:r>
      <w:r w:rsidRPr="009E10BB">
        <w:rPr>
          <w:rFonts w:ascii="Arial Black" w:hAnsi="Arial Black" w:cs="Calibri"/>
          <w:b/>
        </w:rPr>
        <w:t>подкодом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B2572B" w:rsidRPr="009E10BB" w:rsidRDefault="00B2572B" w:rsidP="00B46D58">
      <w:pPr>
        <w:widowControl w:val="0"/>
        <w:spacing w:after="120"/>
        <w:ind w:firstLine="567"/>
        <w:jc w:val="center"/>
        <w:rPr>
          <w:rFonts w:ascii="Arial Black" w:hAnsi="Arial Black"/>
          <w:sz w:val="20"/>
          <w:szCs w:val="20"/>
        </w:rPr>
      </w:pPr>
    </w:p>
    <w:p w:rsidR="00B2572B" w:rsidRPr="009E10BB" w:rsidRDefault="00B2572B" w:rsidP="00B46D58">
      <w:pPr>
        <w:widowControl w:val="0"/>
        <w:spacing w:after="120"/>
        <w:ind w:left="-66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ЦЕНОВОЕПРЕДЛОЖЕНИЕ</w:t>
      </w:r>
    </w:p>
    <w:p w:rsidR="00B2572B" w:rsidRPr="009E10BB" w:rsidRDefault="00B2572B" w:rsidP="00B46D58">
      <w:pPr>
        <w:widowControl w:val="0"/>
        <w:spacing w:after="120"/>
        <w:ind w:firstLine="567"/>
        <w:jc w:val="center"/>
        <w:rPr>
          <w:rFonts w:ascii="Arial Black" w:hAnsi="Arial Black"/>
          <w:sz w:val="20"/>
          <w:szCs w:val="20"/>
        </w:rPr>
      </w:pPr>
    </w:p>
    <w:p w:rsidR="005646FC" w:rsidRPr="009E10BB" w:rsidRDefault="00B2572B" w:rsidP="003C63FF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pacing w:val="-6"/>
          <w:sz w:val="20"/>
          <w:szCs w:val="20"/>
        </w:rPr>
        <w:t>Рассмотревприглашениена</w:t>
      </w:r>
      <w:r w:rsidR="00B4502F" w:rsidRPr="009E10BB">
        <w:rPr>
          <w:rFonts w:ascii="Arial Black" w:hAnsi="Arial Black" w:cs="Calibri"/>
          <w:spacing w:val="-6"/>
          <w:sz w:val="20"/>
          <w:szCs w:val="20"/>
        </w:rPr>
        <w:t>ЗАПРОСКОТИРОВКИ</w:t>
      </w:r>
      <w:r w:rsidRPr="009E10BB">
        <w:rPr>
          <w:rFonts w:ascii="Arial Black" w:hAnsi="Arial Black" w:cs="Calibri"/>
          <w:spacing w:val="-6"/>
          <w:sz w:val="20"/>
          <w:szCs w:val="20"/>
        </w:rPr>
        <w:t>подкодом</w:t>
      </w:r>
      <w:r w:rsidR="00D5289A" w:rsidRPr="009E10BB">
        <w:rPr>
          <w:rFonts w:ascii="Arial Black" w:hAnsi="Arial Black"/>
          <w:b/>
          <w:sz w:val="20"/>
          <w:szCs w:val="20"/>
          <w:lang w:val="af-ZA"/>
        </w:rPr>
        <w:t>«</w:t>
      </w:r>
      <w:r w:rsidR="007A6AA5" w:rsidRPr="009E10BB">
        <w:rPr>
          <w:rFonts w:ascii="Arial" w:hAnsi="Arial" w:cs="Arial"/>
          <w:b/>
          <w:i/>
          <w:lang w:val="af-ZA"/>
        </w:rPr>
        <w:t>ԱՄՄԲԳՀԱՊՁԲ</w:t>
      </w:r>
      <w:r w:rsidR="007A6AA5" w:rsidRPr="009E10BB">
        <w:rPr>
          <w:rFonts w:ascii="Arial Black" w:hAnsi="Arial Black"/>
          <w:b/>
          <w:i/>
          <w:lang w:val="af-ZA"/>
        </w:rPr>
        <w:t xml:space="preserve">-22/1      </w:t>
      </w:r>
      <w:r w:rsidR="005744FC"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 w:cs="Calibri"/>
          <w:sz w:val="20"/>
          <w:szCs w:val="20"/>
        </w:rPr>
        <w:t>томчислепроектзаключаемогодоговора</w:t>
      </w:r>
      <w:r w:rsidRPr="009E10BB">
        <w:rPr>
          <w:rFonts w:ascii="Arial Black" w:hAnsi="Arial Black"/>
          <w:sz w:val="20"/>
          <w:szCs w:val="20"/>
        </w:rPr>
        <w:t>___</w:t>
      </w:r>
      <w:r w:rsidR="005744FC" w:rsidRPr="009E10BB">
        <w:rPr>
          <w:rFonts w:ascii="Arial Black" w:hAnsi="Arial Black"/>
          <w:sz w:val="20"/>
          <w:szCs w:val="20"/>
        </w:rPr>
        <w:t>________________________</w:t>
      </w:r>
      <w:r w:rsidRPr="009E10BB">
        <w:rPr>
          <w:rFonts w:ascii="Arial Black" w:hAnsi="Arial Black"/>
          <w:sz w:val="20"/>
          <w:szCs w:val="20"/>
        </w:rPr>
        <w:t>____</w:t>
      </w:r>
      <w:r w:rsidR="00191D27" w:rsidRPr="009E10BB">
        <w:rPr>
          <w:rFonts w:ascii="Arial Black" w:hAnsi="Arial Black"/>
          <w:sz w:val="20"/>
          <w:szCs w:val="20"/>
        </w:rPr>
        <w:t>___</w:t>
      </w:r>
    </w:p>
    <w:p w:rsidR="005646FC" w:rsidRPr="009E10BB" w:rsidRDefault="005646FC" w:rsidP="00B46D58">
      <w:pPr>
        <w:widowControl w:val="0"/>
        <w:spacing w:after="160"/>
        <w:ind w:left="6237"/>
        <w:jc w:val="both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наименованиеучастника</w:t>
      </w:r>
    </w:p>
    <w:p w:rsidR="00B2572B" w:rsidRPr="009E10BB" w:rsidRDefault="00B2572B" w:rsidP="00B46D58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предлагаетвыполнитьдоговорпонижеуказаннымобщимценам</w:t>
      </w:r>
      <w:r w:rsidRPr="009E10BB">
        <w:rPr>
          <w:rFonts w:ascii="Arial Black" w:hAnsi="Arial Black"/>
          <w:sz w:val="20"/>
          <w:szCs w:val="20"/>
        </w:rPr>
        <w:t>:</w:t>
      </w:r>
    </w:p>
    <w:p w:rsidR="00B2572B" w:rsidRPr="009E10BB" w:rsidRDefault="005646F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</w:t>
      </w:r>
      <w:r w:rsidR="00B2572B" w:rsidRPr="009E10BB">
        <w:rPr>
          <w:rFonts w:ascii="Arial Black" w:hAnsi="Arial Black" w:cs="Calibri"/>
          <w:sz w:val="20"/>
          <w:szCs w:val="20"/>
        </w:rPr>
        <w:t>рамовРА</w:t>
      </w:r>
    </w:p>
    <w:p w:rsidR="00AF521C" w:rsidRPr="009E10BB" w:rsidRDefault="00AF521C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tbl>
      <w:tblPr>
        <w:tblW w:w="8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8"/>
        <w:gridCol w:w="1559"/>
        <w:gridCol w:w="2060"/>
        <w:gridCol w:w="1701"/>
        <w:gridCol w:w="1701"/>
      </w:tblGrid>
      <w:tr w:rsidR="001C7BCE" w:rsidRPr="009E10BB" w:rsidTr="00396D39">
        <w:trPr>
          <w:trHeight w:val="91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Номералотов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 w:cs="Arial Armenian"/>
                <w:b/>
                <w:sz w:val="20"/>
                <w:szCs w:val="20"/>
              </w:rPr>
              <w:t> 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товара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Стоимость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sz w:val="16"/>
                <w:szCs w:val="16"/>
              </w:rPr>
            </w:pPr>
            <w:r w:rsidRPr="009E10BB">
              <w:rPr>
                <w:rFonts w:ascii="Arial Black" w:hAnsi="Arial Black"/>
                <w:sz w:val="16"/>
                <w:szCs w:val="16"/>
              </w:rPr>
              <w:t>(</w:t>
            </w:r>
            <w:r w:rsidRPr="009E10BB">
              <w:rPr>
                <w:rFonts w:ascii="Arial Black" w:hAnsi="Arial Black" w:cs="Calibri"/>
                <w:sz w:val="16"/>
                <w:szCs w:val="16"/>
              </w:rPr>
              <w:t>совокупностьсебестоимостиипрогнозируемойприбыли</w:t>
            </w:r>
            <w:r w:rsidRPr="009E10BB">
              <w:rPr>
                <w:rFonts w:ascii="Arial Black" w:hAnsi="Arial Black"/>
                <w:sz w:val="16"/>
                <w:szCs w:val="16"/>
              </w:rPr>
              <w:t>)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/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прописьюицифрами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НДС</w:t>
            </w:r>
            <w:r w:rsidRPr="009E10BB">
              <w:rPr>
                <w:rStyle w:val="af6"/>
                <w:rFonts w:ascii="Arial Black" w:hAnsi="Arial Black"/>
                <w:b/>
                <w:sz w:val="20"/>
                <w:szCs w:val="20"/>
              </w:rPr>
              <w:footnoteReference w:customMarkFollows="1" w:id="11"/>
              <w:t>**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прописьюицифрами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Общаяцена</w:t>
            </w:r>
          </w:p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прописьюицифрами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</w:tc>
      </w:tr>
      <w:tr w:rsidR="001C7BCE" w:rsidRPr="009E10BB" w:rsidTr="00396D39">
        <w:trPr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i/>
                <w:sz w:val="20"/>
                <w:szCs w:val="20"/>
                <w:lang w:val="en-US"/>
              </w:rPr>
              <w:t>5</w:t>
            </w:r>
            <w:r w:rsidRPr="009E10BB">
              <w:rPr>
                <w:rFonts w:ascii="Arial Black" w:hAnsi="Arial Black"/>
                <w:b/>
                <w:i/>
                <w:sz w:val="20"/>
                <w:szCs w:val="20"/>
              </w:rPr>
              <w:t>=3+4</w:t>
            </w:r>
          </w:p>
        </w:tc>
      </w:tr>
      <w:tr w:rsidR="001C7BCE" w:rsidRPr="009E10BB" w:rsidTr="00396D39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>"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Наименованиелотапредметазакупки</w:t>
            </w:r>
            <w:r w:rsidRPr="009E10BB">
              <w:rPr>
                <w:rFonts w:ascii="Arial Black" w:hAnsi="Arial Black" w:cs="Arial"/>
                <w:sz w:val="20"/>
                <w:szCs w:val="20"/>
                <w:u w:val="single"/>
                <w:vertAlign w:val="subscript"/>
              </w:rPr>
              <w:t>№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1"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52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>"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Наименованиелотапредметазакупки</w:t>
            </w:r>
            <w:r w:rsidRPr="009E10BB">
              <w:rPr>
                <w:rFonts w:ascii="Arial Black" w:hAnsi="Arial Black" w:cs="Arial"/>
                <w:sz w:val="20"/>
                <w:szCs w:val="20"/>
                <w:u w:val="single"/>
                <w:vertAlign w:val="subscript"/>
              </w:rPr>
              <w:t>№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2"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>"</w:t>
            </w:r>
            <w:r w:rsidRPr="009E10BB">
              <w:rPr>
                <w:rFonts w:ascii="Arial Black" w:hAnsi="Arial Black" w:cs="Calibri"/>
                <w:sz w:val="20"/>
                <w:szCs w:val="20"/>
                <w:u w:val="single"/>
                <w:vertAlign w:val="subscript"/>
              </w:rPr>
              <w:t>Наименованиелотапредметазакупки</w:t>
            </w:r>
            <w:r w:rsidRPr="009E10BB">
              <w:rPr>
                <w:rFonts w:ascii="Arial Black" w:hAnsi="Arial Black" w:cs="Arial"/>
                <w:sz w:val="20"/>
                <w:szCs w:val="20"/>
                <w:u w:val="single"/>
                <w:vertAlign w:val="subscript"/>
              </w:rPr>
              <w:t>№</w:t>
            </w:r>
            <w:r w:rsidRPr="009E10BB">
              <w:rPr>
                <w:rFonts w:ascii="Arial Black" w:hAnsi="Arial Black"/>
                <w:sz w:val="20"/>
                <w:szCs w:val="20"/>
                <w:u w:val="single"/>
                <w:vertAlign w:val="subscript"/>
              </w:rPr>
              <w:t xml:space="preserve"> 3"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2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...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1C7BCE" w:rsidRPr="009E10BB" w:rsidTr="00396D39">
        <w:trPr>
          <w:trHeight w:val="27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BCE" w:rsidRPr="009E10BB" w:rsidRDefault="001C7BCE" w:rsidP="00396D39">
            <w:pPr>
              <w:widowControl w:val="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...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CE" w:rsidRPr="009E10BB" w:rsidRDefault="001C7BCE" w:rsidP="00396D39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AF521C" w:rsidRPr="009E10BB" w:rsidRDefault="00AF521C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p w:rsidR="00AF521C" w:rsidRPr="009E10BB" w:rsidRDefault="00AF521C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  <w:lang w:val="en-US"/>
        </w:rPr>
      </w:pPr>
    </w:p>
    <w:p w:rsidR="00374F4A" w:rsidRPr="009E10BB" w:rsidRDefault="00374F4A" w:rsidP="00B46D58">
      <w:pPr>
        <w:widowControl w:val="0"/>
        <w:tabs>
          <w:tab w:val="left" w:pos="6804"/>
        </w:tabs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_________________________________________________</w:t>
      </w:r>
      <w:r w:rsidRPr="009E10BB">
        <w:rPr>
          <w:rFonts w:ascii="Arial Black" w:hAnsi="Arial Black"/>
          <w:sz w:val="20"/>
          <w:szCs w:val="20"/>
        </w:rPr>
        <w:tab/>
        <w:t>_________________</w:t>
      </w:r>
    </w:p>
    <w:p w:rsidR="00374F4A" w:rsidRPr="009E10BB" w:rsidRDefault="00374F4A" w:rsidP="00B46D58">
      <w:pPr>
        <w:widowControl w:val="0"/>
        <w:tabs>
          <w:tab w:val="left" w:pos="7513"/>
        </w:tabs>
        <w:spacing w:after="160"/>
        <w:ind w:left="709"/>
        <w:jc w:val="both"/>
        <w:rPr>
          <w:rFonts w:ascii="Arial Black" w:hAnsi="Arial Black" w:cs="Arial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наименованиеучастника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должность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фамилияруководителя</w:t>
      </w:r>
      <w:r w:rsidR="00335DAA"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подпись</w:t>
      </w:r>
    </w:p>
    <w:p w:rsidR="00DC619D" w:rsidRPr="009E10BB" w:rsidRDefault="00DC619D" w:rsidP="00B46D58">
      <w:pPr>
        <w:widowControl w:val="0"/>
        <w:spacing w:after="160"/>
        <w:jc w:val="both"/>
        <w:rPr>
          <w:rFonts w:ascii="Arial Black" w:hAnsi="Arial Black"/>
          <w:sz w:val="20"/>
          <w:szCs w:val="20"/>
          <w:lang w:val="es-ES"/>
        </w:rPr>
      </w:pPr>
    </w:p>
    <w:p w:rsidR="00B2572B" w:rsidRPr="009E10BB" w:rsidRDefault="00B2572B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</w:t>
      </w:r>
      <w:r w:rsidRPr="009E10BB">
        <w:rPr>
          <w:rFonts w:ascii="Arial Black" w:hAnsi="Arial Black"/>
          <w:sz w:val="20"/>
          <w:szCs w:val="20"/>
        </w:rPr>
        <w:t>.</w:t>
      </w:r>
    </w:p>
    <w:p w:rsidR="00B4502F" w:rsidRPr="009E10BB" w:rsidRDefault="00B4502F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687B29" w:rsidRPr="009E10BB" w:rsidRDefault="00687B29" w:rsidP="00853DFC">
      <w:pPr>
        <w:rPr>
          <w:rFonts w:ascii="Arial Black" w:hAnsi="Arial Black"/>
          <w:b/>
          <w:sz w:val="20"/>
          <w:szCs w:val="20"/>
        </w:rPr>
      </w:pP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93795E">
      <w:pPr>
        <w:widowControl w:val="0"/>
        <w:spacing w:after="160"/>
        <w:jc w:val="right"/>
        <w:rPr>
          <w:rFonts w:ascii="Arial Black" w:hAnsi="Arial Black" w:cs="GHEA Grapalat"/>
          <w:i/>
          <w:sz w:val="20"/>
          <w:szCs w:val="22"/>
        </w:rPr>
      </w:pPr>
      <w:r w:rsidRPr="009E10BB">
        <w:rPr>
          <w:rFonts w:ascii="Arial Black" w:hAnsi="Arial Black" w:cs="Calibri"/>
          <w:i/>
          <w:sz w:val="20"/>
          <w:szCs w:val="22"/>
        </w:rPr>
        <w:t>Приложение</w:t>
      </w:r>
      <w:r w:rsidRPr="009E10BB">
        <w:rPr>
          <w:rFonts w:ascii="Arial Black" w:hAnsi="Arial Black" w:cs="Arial"/>
          <w:i/>
          <w:sz w:val="20"/>
          <w:szCs w:val="22"/>
        </w:rPr>
        <w:t>№</w:t>
      </w:r>
      <w:r w:rsidRPr="009E10BB">
        <w:rPr>
          <w:rFonts w:ascii="Arial Black" w:hAnsi="Arial Black"/>
          <w:i/>
          <w:sz w:val="20"/>
          <w:szCs w:val="22"/>
        </w:rPr>
        <w:t xml:space="preserve"> 4.2</w:t>
      </w:r>
    </w:p>
    <w:p w:rsidR="0093795E" w:rsidRPr="009E10BB" w:rsidRDefault="0093795E" w:rsidP="0093795E">
      <w:pPr>
        <w:widowControl w:val="0"/>
        <w:spacing w:after="160"/>
        <w:jc w:val="right"/>
        <w:rPr>
          <w:rFonts w:ascii="Arial Black" w:hAnsi="Arial Black" w:cs="GHEA Grapalat"/>
          <w:i/>
          <w:sz w:val="20"/>
          <w:szCs w:val="22"/>
        </w:rPr>
      </w:pPr>
      <w:r w:rsidRPr="009E10BB">
        <w:rPr>
          <w:rFonts w:ascii="Arial Black" w:hAnsi="Arial Black" w:cs="Calibri"/>
          <w:i/>
          <w:sz w:val="20"/>
          <w:szCs w:val="22"/>
        </w:rPr>
        <w:t>кПриглашениюназапроскотировки</w:t>
      </w:r>
      <w:r w:rsidRPr="009E10BB">
        <w:rPr>
          <w:rFonts w:ascii="Arial Black" w:hAnsi="Arial Black" w:cs="GHEA Grapalat"/>
          <w:i/>
          <w:sz w:val="20"/>
          <w:szCs w:val="22"/>
        </w:rPr>
        <w:br/>
      </w:r>
      <w:r w:rsidRPr="009E10BB">
        <w:rPr>
          <w:rFonts w:ascii="Arial Black" w:hAnsi="Arial Black" w:cs="Calibri"/>
          <w:i/>
          <w:sz w:val="20"/>
          <w:szCs w:val="22"/>
        </w:rPr>
        <w:t>подкодом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/>
          <w:b/>
          <w:sz w:val="20"/>
          <w:szCs w:val="22"/>
        </w:rPr>
      </w:pP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2"/>
        </w:rPr>
      </w:pPr>
      <w:r w:rsidRPr="009E10BB">
        <w:rPr>
          <w:rFonts w:ascii="Arial Black" w:hAnsi="Arial Black" w:cs="Calibri"/>
          <w:b/>
          <w:sz w:val="20"/>
          <w:szCs w:val="22"/>
        </w:rPr>
        <w:t>СОГЛАШЕНИЕОНЕУСТОЙКЕ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>(</w:t>
      </w:r>
      <w:r w:rsidRPr="009E10BB">
        <w:rPr>
          <w:rFonts w:ascii="Arial Black" w:hAnsi="Arial Black" w:cs="Calibri"/>
          <w:b/>
          <w:sz w:val="20"/>
          <w:szCs w:val="22"/>
        </w:rPr>
        <w:t>обеспечениеквалификации</w:t>
      </w:r>
      <w:r w:rsidRPr="009E10BB">
        <w:rPr>
          <w:rFonts w:ascii="Arial Black" w:hAnsi="Arial Black"/>
          <w:b/>
          <w:sz w:val="20"/>
          <w:szCs w:val="22"/>
        </w:rPr>
        <w:t>)</w:t>
      </w: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0"/>
      </w:tblGrid>
      <w:tr w:rsidR="0093795E" w:rsidRPr="009E10BB" w:rsidTr="0003670A">
        <w:tc>
          <w:tcPr>
            <w:tcW w:w="4786" w:type="dxa"/>
          </w:tcPr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GHEA Grapalat"/>
                <w:b/>
                <w:sz w:val="20"/>
                <w:szCs w:val="22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2"/>
              </w:rPr>
              <w:t>г</w:t>
            </w:r>
            <w:r w:rsidRPr="009E10BB">
              <w:rPr>
                <w:rFonts w:ascii="Arial Black" w:hAnsi="Arial Black"/>
                <w:sz w:val="20"/>
                <w:szCs w:val="22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2"/>
              </w:rPr>
              <w:t>Ереван</w:t>
            </w:r>
          </w:p>
        </w:tc>
        <w:tc>
          <w:tcPr>
            <w:tcW w:w="4500" w:type="dxa"/>
          </w:tcPr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GHEA Grapalat"/>
                <w:b/>
                <w:sz w:val="20"/>
                <w:szCs w:val="22"/>
              </w:rPr>
            </w:pPr>
            <w:r w:rsidRPr="009E10BB">
              <w:rPr>
                <w:rFonts w:ascii="Arial Black" w:hAnsi="Arial Black"/>
                <w:sz w:val="20"/>
                <w:szCs w:val="22"/>
              </w:rPr>
              <w:t>"</w:t>
            </w:r>
            <w:r w:rsidRPr="009E10BB">
              <w:rPr>
                <w:rFonts w:ascii="Arial Black" w:hAnsi="Arial Black"/>
                <w:sz w:val="20"/>
                <w:szCs w:val="22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2"/>
              </w:rPr>
              <w:t xml:space="preserve">" </w:t>
            </w:r>
            <w:r w:rsidRPr="009E10BB">
              <w:rPr>
                <w:rFonts w:ascii="Arial Black" w:hAnsi="Arial Black"/>
                <w:sz w:val="20"/>
                <w:szCs w:val="22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2"/>
              </w:rPr>
              <w:t>20</w:t>
            </w:r>
            <w:r w:rsidRPr="009E10BB">
              <w:rPr>
                <w:rFonts w:ascii="Arial Black" w:hAnsi="Arial Black"/>
                <w:sz w:val="20"/>
                <w:szCs w:val="22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2"/>
              </w:rPr>
              <w:t>г</w:t>
            </w:r>
            <w:r w:rsidRPr="009E10BB">
              <w:rPr>
                <w:rFonts w:ascii="Arial Black" w:hAnsi="Arial Black"/>
                <w:sz w:val="20"/>
                <w:szCs w:val="22"/>
              </w:rPr>
              <w:t>.</w:t>
            </w:r>
            <w:r w:rsidRPr="009E10BB">
              <w:rPr>
                <w:rStyle w:val="af6"/>
                <w:rFonts w:ascii="Arial Black" w:hAnsi="Arial Black"/>
                <w:sz w:val="20"/>
                <w:szCs w:val="22"/>
              </w:rPr>
              <w:footnoteReference w:customMarkFollows="1" w:id="12"/>
              <w:t>**</w:t>
            </w:r>
          </w:p>
        </w:tc>
      </w:tr>
    </w:tbl>
    <w:p w:rsidR="0093795E" w:rsidRPr="009E10BB" w:rsidRDefault="0093795E" w:rsidP="0093795E">
      <w:pPr>
        <w:widowControl w:val="0"/>
        <w:spacing w:after="160"/>
        <w:rPr>
          <w:rFonts w:ascii="Arial Black" w:hAnsi="Arial Black" w:cs="GHEA Grapalat"/>
          <w:b/>
          <w:sz w:val="20"/>
          <w:szCs w:val="22"/>
        </w:rPr>
      </w:pPr>
    </w:p>
    <w:p w:rsidR="0093795E" w:rsidRPr="009E10BB" w:rsidRDefault="0093795E" w:rsidP="0093795E">
      <w:pPr>
        <w:widowControl w:val="0"/>
        <w:jc w:val="both"/>
        <w:rPr>
          <w:rFonts w:ascii="Arial Black" w:hAnsi="Arial Black" w:cs="GHEA Grapalat"/>
          <w:sz w:val="20"/>
          <w:szCs w:val="22"/>
          <w:u w:val="single"/>
          <w:vertAlign w:val="subscript"/>
        </w:rPr>
      </w:pPr>
      <w:r w:rsidRPr="009E10BB">
        <w:rPr>
          <w:rFonts w:ascii="Arial Black" w:hAnsi="Arial Black"/>
          <w:sz w:val="20"/>
          <w:szCs w:val="22"/>
        </w:rPr>
        <w:t xml:space="preserve">_______________________________________________, </w:t>
      </w:r>
      <w:r w:rsidRPr="009E10BB">
        <w:rPr>
          <w:rFonts w:ascii="Arial Black" w:hAnsi="Arial Black" w:cs="Calibri"/>
          <w:sz w:val="20"/>
          <w:szCs w:val="22"/>
        </w:rPr>
        <w:t>влицедиректораКомпании</w:t>
      </w:r>
      <w:r w:rsidRPr="009E10BB">
        <w:rPr>
          <w:rFonts w:ascii="Arial Black" w:hAnsi="Arial Black"/>
          <w:sz w:val="20"/>
          <w:szCs w:val="22"/>
        </w:rPr>
        <w:t>,</w:t>
      </w:r>
    </w:p>
    <w:p w:rsidR="0093795E" w:rsidRPr="009E10BB" w:rsidRDefault="0093795E" w:rsidP="0093795E">
      <w:pPr>
        <w:widowControl w:val="0"/>
        <w:spacing w:after="160"/>
        <w:ind w:left="1843"/>
        <w:jc w:val="both"/>
        <w:rPr>
          <w:rFonts w:ascii="Arial Black" w:hAnsi="Arial Black"/>
          <w:sz w:val="20"/>
          <w:szCs w:val="22"/>
          <w:vertAlign w:val="superscript"/>
          <w:lang w:val="en-US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наименованиеКомпании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  <w:lang w:val="en-US"/>
        </w:rPr>
      </w:pPr>
      <w:r w:rsidRPr="009E10BB">
        <w:rPr>
          <w:rFonts w:ascii="Arial Black" w:hAnsi="Arial Black"/>
          <w:sz w:val="20"/>
          <w:szCs w:val="22"/>
          <w:lang w:val="en-US"/>
        </w:rPr>
        <w:t>_________________________________________________________________________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имя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фамилия</w:t>
      </w:r>
      <w:r w:rsidRPr="009E10BB">
        <w:rPr>
          <w:rFonts w:ascii="Arial Black" w:hAnsi="Arial Black"/>
          <w:sz w:val="20"/>
          <w:szCs w:val="22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2"/>
          <w:vertAlign w:val="superscript"/>
        </w:rPr>
        <w:t>паспортныеданныедиректоракомпании</w:t>
      </w:r>
    </w:p>
    <w:p w:rsidR="0093795E" w:rsidRPr="009E10BB" w:rsidRDefault="0093795E" w:rsidP="0093795E">
      <w:pPr>
        <w:widowControl w:val="0"/>
        <w:spacing w:after="160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действующегонаоснованииуставаКомпании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далее</w:t>
      </w:r>
      <w:r w:rsidRPr="009E10BB">
        <w:rPr>
          <w:rFonts w:ascii="Arial Black" w:hAnsi="Arial Black" w:cs="Arial Armenian"/>
          <w:sz w:val="20"/>
          <w:szCs w:val="22"/>
        </w:rPr>
        <w:t>—</w:t>
      </w:r>
      <w:r w:rsidRPr="009E10BB">
        <w:rPr>
          <w:rFonts w:ascii="Arial Black" w:hAnsi="Arial Black" w:cs="Calibri"/>
          <w:sz w:val="20"/>
          <w:szCs w:val="22"/>
        </w:rPr>
        <w:t>Компания</w:t>
      </w:r>
      <w:r w:rsidRPr="009E10BB">
        <w:rPr>
          <w:rFonts w:ascii="Arial Black" w:hAnsi="Arial Black"/>
          <w:sz w:val="20"/>
          <w:szCs w:val="22"/>
        </w:rPr>
        <w:t xml:space="preserve">), </w:t>
      </w:r>
      <w:r w:rsidRPr="009E10BB">
        <w:rPr>
          <w:rFonts w:ascii="Arial Black" w:hAnsi="Arial Black" w:cs="Calibri"/>
          <w:sz w:val="20"/>
          <w:szCs w:val="22"/>
        </w:rPr>
        <w:t>настоящимводностороннемпорядкеустанавливаетследующеесоглашениеобуплатенеустойки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spacing w:after="160"/>
        <w:ind w:firstLine="709"/>
        <w:jc w:val="both"/>
        <w:rPr>
          <w:rFonts w:ascii="Arial Black" w:hAnsi="Arial Black" w:cs="GHEA Grapalat"/>
          <w:sz w:val="20"/>
          <w:szCs w:val="22"/>
        </w:rPr>
      </w:pP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bCs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2"/>
        </w:rPr>
        <w:t>Предметсоглашения</w:t>
      </w:r>
    </w:p>
    <w:p w:rsidR="00716965" w:rsidRPr="009E10BB" w:rsidRDefault="0093795E" w:rsidP="00716965">
      <w:pPr>
        <w:widowControl w:val="0"/>
        <w:tabs>
          <w:tab w:val="left" w:pos="567"/>
        </w:tabs>
        <w:jc w:val="both"/>
        <w:rPr>
          <w:rFonts w:ascii="Arial Black" w:hAnsi="Arial Black" w:cs="Calibri"/>
          <w:spacing w:val="-6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</w:t>
      </w:r>
      <w:r w:rsidRPr="009E10BB">
        <w:rPr>
          <w:rFonts w:ascii="Arial Black" w:hAnsi="Arial Black"/>
          <w:spacing w:val="-6"/>
          <w:sz w:val="20"/>
          <w:szCs w:val="22"/>
        </w:rPr>
        <w:t>.1.</w:t>
      </w:r>
      <w:r w:rsidRPr="009E10BB">
        <w:rPr>
          <w:rFonts w:ascii="Arial Black" w:hAnsi="Arial Black"/>
          <w:spacing w:val="-6"/>
          <w:sz w:val="20"/>
          <w:szCs w:val="22"/>
        </w:rPr>
        <w:tab/>
      </w:r>
      <w:r w:rsidRPr="009E10BB">
        <w:rPr>
          <w:rFonts w:ascii="Arial Black" w:hAnsi="Arial Black" w:cs="Calibri"/>
          <w:spacing w:val="-6"/>
          <w:sz w:val="20"/>
          <w:szCs w:val="22"/>
        </w:rPr>
        <w:t>Компанияучаствуетв</w:t>
      </w:r>
    </w:p>
    <w:p w:rsidR="0093795E" w:rsidRPr="009E10BB" w:rsidRDefault="00716965" w:rsidP="00716965">
      <w:pPr>
        <w:widowControl w:val="0"/>
        <w:tabs>
          <w:tab w:val="left" w:pos="567"/>
        </w:tabs>
        <w:jc w:val="both"/>
        <w:rPr>
          <w:rFonts w:ascii="Arial Black" w:hAnsi="Arial Black" w:cs="GHEA Grapalat"/>
          <w:spacing w:val="-6"/>
          <w:sz w:val="20"/>
          <w:szCs w:val="22"/>
        </w:rPr>
      </w:pPr>
      <w:r w:rsidRPr="009E10BB">
        <w:rPr>
          <w:rFonts w:ascii="Arial Black" w:hAnsi="Arial Black" w:cs="Calibri"/>
          <w:spacing w:val="-6"/>
          <w:sz w:val="20"/>
          <w:szCs w:val="22"/>
        </w:rPr>
        <w:t>М</w:t>
      </w:r>
      <w:r w:rsidR="00BF47AF" w:rsidRPr="009E10BB">
        <w:rPr>
          <w:rFonts w:ascii="Arial Black" w:hAnsi="Arial Black" w:cs="Calibri"/>
          <w:spacing w:val="-6"/>
          <w:sz w:val="20"/>
          <w:szCs w:val="22"/>
        </w:rPr>
        <w:t>е</w:t>
      </w:r>
      <w:r w:rsidRPr="009E10BB">
        <w:rPr>
          <w:rFonts w:ascii="Arial Black" w:hAnsi="Arial Black" w:cs="Calibri"/>
          <w:spacing w:val="-6"/>
          <w:sz w:val="20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sz w:val="20"/>
          <w:szCs w:val="20"/>
        </w:rPr>
        <w:t>»</w:t>
      </w:r>
      <w:r w:rsidR="006A68CE" w:rsidRPr="009E10BB">
        <w:rPr>
          <w:rFonts w:ascii="Arial Black" w:hAnsi="Arial Black" w:cs="Calibri"/>
          <w:b/>
          <w:sz w:val="20"/>
          <w:szCs w:val="20"/>
        </w:rPr>
        <w:t>ОНО</w:t>
      </w:r>
      <w:r w:rsidR="0093795E" w:rsidRPr="009E10BB">
        <w:rPr>
          <w:rFonts w:ascii="Arial Black" w:hAnsi="Arial Black"/>
          <w:spacing w:val="-6"/>
          <w:sz w:val="20"/>
          <w:szCs w:val="20"/>
        </w:rPr>
        <w:t xml:space="preserve"> *(</w:t>
      </w:r>
      <w:r w:rsidR="0093795E" w:rsidRPr="009E10BB">
        <w:rPr>
          <w:rFonts w:ascii="Arial Black" w:hAnsi="Arial Black" w:cs="Calibri"/>
          <w:spacing w:val="-6"/>
          <w:sz w:val="20"/>
          <w:szCs w:val="22"/>
        </w:rPr>
        <w:t>далее</w:t>
      </w:r>
      <w:r w:rsidR="0093795E" w:rsidRPr="009E10BB">
        <w:rPr>
          <w:rFonts w:ascii="Arial Black" w:hAnsi="Arial Black" w:cs="Arial Armenian"/>
          <w:spacing w:val="-6"/>
          <w:sz w:val="20"/>
          <w:szCs w:val="22"/>
        </w:rPr>
        <w:t>—</w:t>
      </w:r>
      <w:r w:rsidR="0093795E" w:rsidRPr="009E10BB">
        <w:rPr>
          <w:rFonts w:ascii="Arial Black" w:hAnsi="Arial Black" w:cs="Calibri"/>
          <w:spacing w:val="-6"/>
          <w:sz w:val="20"/>
          <w:szCs w:val="22"/>
        </w:rPr>
        <w:t>Заказчик</w:t>
      </w:r>
      <w:r w:rsidR="0093795E" w:rsidRPr="009E10BB">
        <w:rPr>
          <w:rFonts w:ascii="Arial Black" w:hAnsi="Arial Black"/>
          <w:spacing w:val="-6"/>
          <w:sz w:val="20"/>
          <w:szCs w:val="22"/>
        </w:rPr>
        <w:t xml:space="preserve">) </w:t>
      </w:r>
      <w:r w:rsidR="0093795E" w:rsidRPr="009E10BB">
        <w:rPr>
          <w:rFonts w:ascii="Arial Black" w:hAnsi="Arial Black" w:cs="Calibri"/>
          <w:sz w:val="20"/>
          <w:szCs w:val="22"/>
        </w:rPr>
        <w:t>процедурезакупокподкодом</w:t>
      </w:r>
      <w:r w:rsidR="001B027C" w:rsidRPr="009E10BB">
        <w:rPr>
          <w:rFonts w:ascii="Arial" w:hAnsi="Arial" w:cs="Arial"/>
          <w:b/>
          <w:i/>
          <w:lang w:val="af-ZA"/>
        </w:rPr>
        <w:t>ԱՄՄԲԳՀԱՊՁԲ</w:t>
      </w:r>
      <w:r w:rsidR="001B027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1.2.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Вкачествеучастника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" w:hAnsi="Arial" w:cs="Arial"/>
          <w:sz w:val="20"/>
          <w:szCs w:val="22"/>
          <w:lang w:val="hy-AM"/>
        </w:rPr>
        <w:t>օ</w:t>
      </w:r>
      <w:r w:rsidRPr="009E10BB">
        <w:rPr>
          <w:rFonts w:ascii="Arial Black" w:hAnsi="Arial Black" w:cs="Calibri"/>
          <w:sz w:val="20"/>
          <w:szCs w:val="22"/>
        </w:rPr>
        <w:t>тобранноговрезультатепроцедурызакупок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какобеспечениеквалификации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необходимойдлявыполненияобязательств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предусмотренныхзаключаемымдоговором</w:t>
      </w:r>
      <w:r w:rsidRPr="009E10BB">
        <w:rPr>
          <w:rFonts w:ascii="Arial Black" w:hAnsi="Arial Black" w:cs="GHEA Grapalat"/>
          <w:sz w:val="20"/>
          <w:szCs w:val="22"/>
        </w:rPr>
        <w:t xml:space="preserve">, </w:t>
      </w:r>
      <w:r w:rsidRPr="009E10BB">
        <w:rPr>
          <w:rFonts w:ascii="Arial Black" w:hAnsi="Arial Black" w:cs="GHEA Grapalat"/>
          <w:sz w:val="20"/>
          <w:szCs w:val="22"/>
          <w:lang w:val="en-US"/>
        </w:rPr>
        <w:t>K</w:t>
      </w:r>
      <w:r w:rsidRPr="009E10BB">
        <w:rPr>
          <w:rFonts w:ascii="Arial Black" w:hAnsi="Arial Black" w:cs="Calibri"/>
          <w:sz w:val="20"/>
          <w:szCs w:val="22"/>
        </w:rPr>
        <w:t>омпанияпредставляетЗаказчикунастоящееСоглашениеонеустойкеиприлагаемоеплатежноетребование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заполненноеиутвержденноеКомпанией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1.3.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Подписавплатежноетребование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далее</w:t>
      </w:r>
      <w:r w:rsidRPr="009E10BB">
        <w:rPr>
          <w:rFonts w:ascii="Arial Black" w:hAnsi="Arial Black" w:cs="Arial Armenian"/>
          <w:sz w:val="20"/>
          <w:szCs w:val="22"/>
        </w:rPr>
        <w:t>—</w:t>
      </w:r>
      <w:r w:rsidRPr="009E10BB">
        <w:rPr>
          <w:rFonts w:ascii="Arial Black" w:hAnsi="Arial Black" w:cs="Calibri"/>
          <w:sz w:val="20"/>
          <w:szCs w:val="22"/>
        </w:rPr>
        <w:t>Требование</w:t>
      </w:r>
      <w:r w:rsidRPr="009E10BB">
        <w:rPr>
          <w:rFonts w:ascii="Arial Black" w:hAnsi="Arial Black"/>
          <w:sz w:val="20"/>
          <w:szCs w:val="22"/>
        </w:rPr>
        <w:t xml:space="preserve">), </w:t>
      </w:r>
      <w:r w:rsidRPr="009E10BB">
        <w:rPr>
          <w:rFonts w:ascii="Arial Black" w:hAnsi="Arial Black" w:cs="Calibri"/>
          <w:sz w:val="20"/>
          <w:szCs w:val="22"/>
        </w:rPr>
        <w:t>прилагаемоек</w:t>
      </w:r>
      <w:r w:rsidRPr="009E10BB">
        <w:rPr>
          <w:rFonts w:ascii="Arial Black" w:hAnsi="Arial Black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настоящемуСоглашениюонеустойке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Компаниябезотзывносоглашается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</w:t>
      </w:r>
      <w:r w:rsidRPr="009E10BB">
        <w:rPr>
          <w:rFonts w:ascii="Arial Black" w:hAnsi="Arial Black"/>
          <w:sz w:val="20"/>
          <w:szCs w:val="22"/>
        </w:rPr>
        <w:t xml:space="preserve">: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а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подписаниемТребованияКомпаниязаверяет</w:t>
      </w:r>
      <w:r w:rsidRPr="009E10BB">
        <w:rPr>
          <w:rFonts w:ascii="Arial Black" w:hAnsi="Arial Black"/>
          <w:sz w:val="20"/>
          <w:szCs w:val="22"/>
        </w:rPr>
        <w:t xml:space="preserve"> "</w:t>
      </w:r>
      <w:r w:rsidRPr="009E10BB">
        <w:rPr>
          <w:rFonts w:ascii="Arial Black" w:hAnsi="Arial Black" w:cs="Calibri"/>
          <w:sz w:val="20"/>
          <w:szCs w:val="22"/>
        </w:rPr>
        <w:t>акцептованныйплатеж</w:t>
      </w:r>
      <w:r w:rsidRPr="009E10BB">
        <w:rPr>
          <w:rFonts w:ascii="Arial Black" w:hAnsi="Arial Black"/>
          <w:sz w:val="20"/>
          <w:szCs w:val="22"/>
        </w:rPr>
        <w:t xml:space="preserve">", </w:t>
      </w:r>
      <w:r w:rsidRPr="009E10BB">
        <w:rPr>
          <w:rFonts w:ascii="Arial Black" w:hAnsi="Arial Black" w:cs="Calibri"/>
          <w:sz w:val="20"/>
          <w:szCs w:val="22"/>
        </w:rPr>
        <w:t>заполненныйвполе</w:t>
      </w:r>
      <w:r w:rsidRPr="009E10BB">
        <w:rPr>
          <w:rFonts w:ascii="Arial Black" w:hAnsi="Arial Black"/>
          <w:sz w:val="20"/>
          <w:szCs w:val="22"/>
        </w:rPr>
        <w:t xml:space="preserve"> "</w:t>
      </w:r>
      <w:r w:rsidRPr="009E10BB">
        <w:rPr>
          <w:rFonts w:ascii="Arial Black" w:hAnsi="Arial Black" w:cs="Calibri"/>
          <w:sz w:val="20"/>
          <w:szCs w:val="22"/>
        </w:rPr>
        <w:t>Условияоплаты</w:t>
      </w:r>
      <w:r w:rsidRPr="009E10BB">
        <w:rPr>
          <w:rFonts w:ascii="Arial Black" w:hAnsi="Arial Black"/>
          <w:sz w:val="20"/>
          <w:szCs w:val="22"/>
        </w:rPr>
        <w:t xml:space="preserve">" </w:t>
      </w:r>
      <w:r w:rsidRPr="009E10BB">
        <w:rPr>
          <w:rFonts w:ascii="Arial Black" w:hAnsi="Arial Black" w:cs="Calibri"/>
          <w:sz w:val="20"/>
          <w:szCs w:val="22"/>
        </w:rPr>
        <w:t>Требования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прикоторомобслуживающийКомпаниювсвязисвзиманиемуказаннойсуммыБанк</w:t>
      </w:r>
      <w:r w:rsidRPr="009E10BB">
        <w:rPr>
          <w:rFonts w:ascii="Arial Black" w:hAnsi="Arial Black"/>
          <w:sz w:val="20"/>
          <w:szCs w:val="22"/>
        </w:rPr>
        <w:t>/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далее</w:t>
      </w:r>
      <w:r w:rsidRPr="009E10BB">
        <w:rPr>
          <w:rFonts w:ascii="Arial Black" w:hAnsi="Arial Black" w:cs="Arial Armenian"/>
          <w:sz w:val="20"/>
          <w:szCs w:val="22"/>
        </w:rPr>
        <w:t>—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непредставляетКомпанииполученногоТребованиядляполучениядополнительногосогласия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lastRenderedPageBreak/>
        <w:t>таккакКомпанияужепроставилаподписьподТребованиемсцельюакцептования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б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ТребованиеявляетсяоснованиемдляБанка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плательщикадлявзысканиясосчетаКомпаниивсейсуммы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указаннойвТребовании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бездополнительногоакцептования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в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КомпаниянеможетписьменноилиинымспособомдатьраспоряжениеБанку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плательщикуоботзывесвоегоакцепта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проставленногоподТребованием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г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Компанияподтверждает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чтоакцептовалаТребованиевполномразмересуммынеустойки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 w:cs="Calibri"/>
          <w:sz w:val="20"/>
          <w:szCs w:val="22"/>
        </w:rPr>
        <w:t>д</w:t>
      </w:r>
      <w:r w:rsidRPr="009E10BB">
        <w:rPr>
          <w:rFonts w:ascii="Arial Black" w:hAnsi="Arial Black"/>
          <w:sz w:val="20"/>
          <w:szCs w:val="22"/>
        </w:rPr>
        <w:t>)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настоящимКомпаниясоглашается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плательщикненесетникакойответственностизаправомерность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действительность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срокипредставленияпредставленногоЗаказчикомтребованияпооплатеиТребования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иосуществляемыеБанком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плательщикомдействиядляобеспеченияисполненияТребования</w:t>
      </w:r>
      <w:r w:rsidRPr="009E10BB">
        <w:rPr>
          <w:rFonts w:ascii="Arial Black" w:hAnsi="Arial Black"/>
          <w:sz w:val="20"/>
          <w:szCs w:val="22"/>
        </w:rPr>
        <w:t xml:space="preserve">.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1.4.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ВслучаенеисполненияилиненадлежащегоисполненияКомпаниейзаключенноговрезультатепроцедурызакупокдоговора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еслиэтоприводиткодностороннемурасторжениюконтрактаЗаказчиком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Заказчикпредставляетв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плательщикоригиналынастоящегоСоглашенияонеустойкеиприлагаемогоТребования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письменноуведомивобэтомКомпанию</w:t>
      </w:r>
      <w:r w:rsidRPr="009E10BB">
        <w:rPr>
          <w:rFonts w:ascii="Arial Black" w:hAnsi="Arial Black"/>
          <w:sz w:val="20"/>
          <w:szCs w:val="22"/>
        </w:rPr>
        <w:t xml:space="preserve">. </w:t>
      </w:r>
      <w:r w:rsidRPr="009E10BB">
        <w:rPr>
          <w:rFonts w:ascii="Arial Black" w:hAnsi="Arial Black" w:cs="Calibri"/>
          <w:sz w:val="20"/>
          <w:szCs w:val="22"/>
        </w:rPr>
        <w:t>ВслучаееслинастоящееСоглашениеонеустойкеиприлагаемоеТребованиезавереныэлектроннойцифровойподписью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онипредставляютсявБанк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плательщикнаэлектронныхносителях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атакжевраспечатанныхснихбумажныхвариантах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1.5.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ЗаказчикможетпредставитьвБанк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плательщикиныедополнительныедокументы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 xml:space="preserve">1.6. </w:t>
      </w:r>
      <w:r w:rsidRPr="009E10BB">
        <w:rPr>
          <w:rFonts w:ascii="Arial Black" w:hAnsi="Arial Black" w:cs="Calibri"/>
          <w:sz w:val="20"/>
          <w:szCs w:val="22"/>
        </w:rPr>
        <w:t>Банкненесеткакой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либоответственностизариски</w:t>
      </w:r>
      <w:r w:rsidRPr="009E10BB">
        <w:rPr>
          <w:rFonts w:ascii="Arial Black" w:hAnsi="Arial Black"/>
          <w:sz w:val="20"/>
          <w:szCs w:val="22"/>
        </w:rPr>
        <w:t xml:space="preserve"> (</w:t>
      </w:r>
      <w:r w:rsidRPr="009E10BB">
        <w:rPr>
          <w:rFonts w:ascii="Arial Black" w:hAnsi="Arial Black" w:cs="Calibri"/>
          <w:sz w:val="20"/>
          <w:szCs w:val="22"/>
        </w:rPr>
        <w:t>понесенные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Компаниейубытки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инегативныепоследствия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возникшиедляКомпанииврезультатеуплатыБанком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плательщикомсуммы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указаннойв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Требовании</w:t>
      </w:r>
      <w:r w:rsidRPr="009E10BB">
        <w:rPr>
          <w:rFonts w:ascii="Arial Black" w:hAnsi="Arial Black"/>
          <w:sz w:val="20"/>
          <w:szCs w:val="22"/>
        </w:rPr>
        <w:t xml:space="preserve">. </w:t>
      </w:r>
      <w:r w:rsidRPr="009E10BB">
        <w:rPr>
          <w:rFonts w:ascii="Arial Black" w:hAnsi="Arial Black" w:cs="Calibri"/>
          <w:sz w:val="20"/>
          <w:szCs w:val="22"/>
        </w:rPr>
        <w:t>БанкнеобязанпроверятьфактынарушенияКомпаниейусловийдоговора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1.7.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ВслучаееслиимеющихсянасчетеКомпаниисредствнедостаточно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t>плательщиквтечение</w:t>
      </w:r>
      <w:r w:rsidRPr="009E10BB">
        <w:rPr>
          <w:rFonts w:ascii="Arial Black" w:hAnsi="Arial Black"/>
          <w:sz w:val="20"/>
          <w:szCs w:val="22"/>
        </w:rPr>
        <w:t xml:space="preserve"> 2 (</w:t>
      </w:r>
      <w:r w:rsidRPr="009E10BB">
        <w:rPr>
          <w:rFonts w:ascii="Arial Black" w:hAnsi="Arial Black" w:cs="Calibri"/>
          <w:sz w:val="20"/>
          <w:szCs w:val="22"/>
        </w:rPr>
        <w:t>двух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рабочихднейпослеполученияплатежноготребованиядолженвписьменнойформеуведомитьЗаказчика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1.8.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Вслучаеесливтечениедесятирабочихднейпослепредставленияв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БанкнастоящегоСоглашенияиприлагаемогоТребованияпонезависящимот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БанкапричинамЗаказчикуневыплачиваетсясумма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ЗаказчикпередаетвЗАО</w:t>
      </w:r>
      <w:r w:rsidRPr="009E10BB">
        <w:rPr>
          <w:rFonts w:ascii="Arial Black" w:hAnsi="Arial Black"/>
          <w:sz w:val="20"/>
          <w:szCs w:val="22"/>
        </w:rPr>
        <w:t xml:space="preserve"> "</w:t>
      </w:r>
      <w:r w:rsidRPr="009E10BB">
        <w:rPr>
          <w:rFonts w:ascii="Arial Black" w:hAnsi="Arial Black" w:cs="Calibri"/>
          <w:sz w:val="20"/>
          <w:szCs w:val="22"/>
        </w:rPr>
        <w:t>АКРАКредитРепортинг</w:t>
      </w:r>
      <w:r w:rsidRPr="009E10BB">
        <w:rPr>
          <w:rFonts w:ascii="Arial Black" w:hAnsi="Arial Black"/>
          <w:sz w:val="20"/>
          <w:szCs w:val="22"/>
        </w:rPr>
        <w:t>" (</w:t>
      </w:r>
      <w:r w:rsidRPr="009E10BB">
        <w:rPr>
          <w:rFonts w:ascii="Arial Black" w:hAnsi="Arial Black" w:cs="Calibri"/>
          <w:sz w:val="20"/>
          <w:szCs w:val="22"/>
        </w:rPr>
        <w:t>Кредитноебюро</w:t>
      </w:r>
      <w:r w:rsidRPr="009E10BB">
        <w:rPr>
          <w:rFonts w:ascii="Arial Black" w:hAnsi="Arial Black"/>
          <w:sz w:val="20"/>
          <w:szCs w:val="22"/>
        </w:rPr>
        <w:t xml:space="preserve">) </w:t>
      </w:r>
      <w:r w:rsidRPr="009E10BB">
        <w:rPr>
          <w:rFonts w:ascii="Arial Black" w:hAnsi="Arial Black" w:cs="Calibri"/>
          <w:sz w:val="20"/>
          <w:szCs w:val="22"/>
        </w:rPr>
        <w:t>сведенияоКомпаниивсвязис</w:t>
      </w:r>
      <w:r w:rsidRPr="009E10BB">
        <w:rPr>
          <w:rFonts w:ascii="Arial Black" w:hAnsi="Arial Black" w:cs="Courier New"/>
          <w:sz w:val="20"/>
          <w:szCs w:val="22"/>
          <w:lang w:val="en-US"/>
        </w:rPr>
        <w:t> </w:t>
      </w:r>
      <w:r w:rsidRPr="009E10BB">
        <w:rPr>
          <w:rFonts w:ascii="Arial Black" w:hAnsi="Arial Black" w:cs="Calibri"/>
          <w:sz w:val="20"/>
          <w:szCs w:val="22"/>
        </w:rPr>
        <w:t>неуплатой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spacing w:after="160"/>
        <w:jc w:val="center"/>
        <w:rPr>
          <w:rFonts w:ascii="Arial Black" w:hAnsi="Arial Black" w:cs="GHEA Grapalat"/>
          <w:b/>
          <w:bCs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 xml:space="preserve">2. </w:t>
      </w:r>
      <w:r w:rsidRPr="009E10BB">
        <w:rPr>
          <w:rFonts w:ascii="Arial Black" w:hAnsi="Arial Black" w:cs="Calibri"/>
          <w:b/>
          <w:sz w:val="20"/>
          <w:szCs w:val="22"/>
        </w:rPr>
        <w:t>Иныеусловия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2.1.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НастоящееСоглашениеиТребованиеявляютсябезотзывными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вступаютвсилусмоментазаверенияКомпаниейидействуютдо</w:t>
      </w:r>
      <w:r w:rsidRPr="009E10BB">
        <w:rPr>
          <w:rFonts w:ascii="Arial Black" w:hAnsi="Arial Black" w:cs="Calibri"/>
          <w:sz w:val="20"/>
          <w:szCs w:val="22"/>
          <w:lang w:val="hy-AM"/>
        </w:rPr>
        <w:t>двадцатого</w:t>
      </w:r>
      <w:r w:rsidRPr="009E10BB">
        <w:rPr>
          <w:rFonts w:ascii="Arial Black" w:hAnsi="Arial Black" w:cs="Calibri"/>
          <w:sz w:val="20"/>
          <w:szCs w:val="22"/>
        </w:rPr>
        <w:t>рабочегодня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следующегозаднемполногопринятиязаказчикомрезультатавыполненияконтракта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включительно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2.2.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ПредставивнастоящееСоглашениеиприлагаемоеТребованиевБанк</w:t>
      </w:r>
      <w:r w:rsidRPr="009E10BB">
        <w:rPr>
          <w:rFonts w:ascii="Arial Black" w:hAnsi="Arial Black"/>
          <w:sz w:val="20"/>
          <w:szCs w:val="22"/>
        </w:rPr>
        <w:t>-</w:t>
      </w:r>
      <w:r w:rsidRPr="009E10BB">
        <w:rPr>
          <w:rFonts w:ascii="Arial Black" w:hAnsi="Arial Black" w:cs="Calibri"/>
          <w:sz w:val="20"/>
          <w:szCs w:val="22"/>
        </w:rPr>
        <w:lastRenderedPageBreak/>
        <w:t>плательщик</w:t>
      </w:r>
      <w:r w:rsidRPr="009E10BB">
        <w:rPr>
          <w:rFonts w:ascii="Arial Black" w:hAnsi="Arial Black"/>
          <w:sz w:val="20"/>
          <w:szCs w:val="22"/>
        </w:rPr>
        <w:t xml:space="preserve">: 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2.2.1.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Заказчикподтверждает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чтоКомпаниядопустиланарушениедоговорныхобязательств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а</w:t>
      </w:r>
    </w:p>
    <w:p w:rsidR="0093795E" w:rsidRPr="009E10BB" w:rsidDel="00A13215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2.2.2.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Компанияподтверждает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чтонастоящееСоглашениеонеустойкеиприлагаемоеТребованиенадлежащимобразомподписаныуполномоченнымКомпаниейлицом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2.3.</w:t>
      </w:r>
      <w:r w:rsidRPr="009E10BB">
        <w:rPr>
          <w:rFonts w:ascii="Arial Black" w:hAnsi="Arial Black"/>
          <w:sz w:val="20"/>
          <w:szCs w:val="22"/>
        </w:rPr>
        <w:tab/>
      </w:r>
      <w:r w:rsidRPr="009E10BB">
        <w:rPr>
          <w:rFonts w:ascii="Arial Black" w:hAnsi="Arial Black" w:cs="Calibri"/>
          <w:sz w:val="20"/>
          <w:szCs w:val="22"/>
        </w:rPr>
        <w:t>Споры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возникшиевсвязиснастоящимСоглашением</w:t>
      </w:r>
      <w:r w:rsidRPr="009E10BB">
        <w:rPr>
          <w:rFonts w:ascii="Arial Black" w:hAnsi="Arial Black"/>
          <w:sz w:val="20"/>
          <w:szCs w:val="22"/>
        </w:rPr>
        <w:t xml:space="preserve">, </w:t>
      </w:r>
      <w:r w:rsidRPr="009E10BB">
        <w:rPr>
          <w:rFonts w:ascii="Arial Black" w:hAnsi="Arial Black" w:cs="Calibri"/>
          <w:sz w:val="20"/>
          <w:szCs w:val="22"/>
        </w:rPr>
        <w:t>разрешаютсяпутемпереговоров</w:t>
      </w:r>
      <w:r w:rsidRPr="009E10BB">
        <w:rPr>
          <w:rFonts w:ascii="Arial Black" w:hAnsi="Arial Black"/>
          <w:sz w:val="20"/>
          <w:szCs w:val="22"/>
        </w:rPr>
        <w:t xml:space="preserve">. </w:t>
      </w:r>
      <w:r w:rsidRPr="009E10BB">
        <w:rPr>
          <w:rFonts w:ascii="Arial Black" w:hAnsi="Arial Black" w:cs="Calibri"/>
          <w:sz w:val="20"/>
          <w:szCs w:val="22"/>
        </w:rPr>
        <w:t>Вслучаенедостижениясогласияспорыразрешаютсявсудебномпорядке</w:t>
      </w:r>
      <w:r w:rsidRPr="009E10BB">
        <w:rPr>
          <w:rFonts w:ascii="Arial Black" w:hAnsi="Arial Black"/>
          <w:sz w:val="20"/>
          <w:szCs w:val="22"/>
        </w:rPr>
        <w:t>.</w:t>
      </w:r>
    </w:p>
    <w:p w:rsidR="0093795E" w:rsidRPr="009E10BB" w:rsidRDefault="0093795E" w:rsidP="0093795E">
      <w:pPr>
        <w:widowControl w:val="0"/>
        <w:spacing w:after="160"/>
        <w:ind w:firstLine="567"/>
        <w:jc w:val="center"/>
        <w:rPr>
          <w:rFonts w:ascii="Arial Black" w:hAnsi="Arial Black"/>
          <w:b/>
          <w:sz w:val="20"/>
          <w:szCs w:val="22"/>
        </w:rPr>
      </w:pPr>
      <w:r w:rsidRPr="009E10BB">
        <w:rPr>
          <w:rFonts w:ascii="Arial Black" w:hAnsi="Arial Black"/>
          <w:b/>
          <w:sz w:val="20"/>
          <w:szCs w:val="22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2"/>
        </w:rPr>
        <w:t>Адрес</w:t>
      </w:r>
      <w:r w:rsidRPr="009E10BB">
        <w:rPr>
          <w:rFonts w:ascii="Arial Black" w:hAnsi="Arial Black"/>
          <w:b/>
          <w:sz w:val="20"/>
          <w:szCs w:val="22"/>
        </w:rPr>
        <w:t xml:space="preserve">, </w:t>
      </w:r>
      <w:r w:rsidRPr="009E10BB">
        <w:rPr>
          <w:rFonts w:ascii="Arial Black" w:hAnsi="Arial Black" w:cs="Calibri"/>
          <w:b/>
          <w:sz w:val="20"/>
          <w:szCs w:val="22"/>
        </w:rPr>
        <w:t>банковскиереквизитыКомпании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наименованиекомпании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адрескомпании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2"/>
        </w:rPr>
      </w:pPr>
      <w:r w:rsidRPr="009E10BB">
        <w:rPr>
          <w:rFonts w:ascii="Arial Black" w:hAnsi="Arial Black"/>
          <w:sz w:val="20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2"/>
          <w:vertAlign w:val="superscript"/>
        </w:rPr>
      </w:pPr>
      <w:r w:rsidRPr="009E10BB">
        <w:rPr>
          <w:rFonts w:ascii="Arial Black" w:hAnsi="Arial Black" w:cs="Calibri"/>
          <w:sz w:val="20"/>
          <w:szCs w:val="22"/>
          <w:vertAlign w:val="superscript"/>
        </w:rPr>
        <w:t>наименованиеобслуживающегокомпаниюбанка</w:t>
      </w:r>
    </w:p>
    <w:p w:rsidR="00853DFC" w:rsidRPr="009E10BB" w:rsidRDefault="00853DFC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2"/>
          <w:szCs w:val="22"/>
        </w:rPr>
      </w:pPr>
      <w:r w:rsidRPr="009E10BB">
        <w:rPr>
          <w:rFonts w:ascii="Arial Black" w:hAnsi="Arial Black"/>
          <w:sz w:val="22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2"/>
          <w:szCs w:val="22"/>
          <w:vertAlign w:val="superscript"/>
        </w:rPr>
      </w:pPr>
      <w:r w:rsidRPr="009E10BB">
        <w:rPr>
          <w:rFonts w:ascii="Arial Black" w:hAnsi="Arial Black" w:cs="Calibri"/>
          <w:sz w:val="22"/>
          <w:szCs w:val="22"/>
          <w:vertAlign w:val="superscript"/>
        </w:rPr>
        <w:t>банковскийсчеткомпании</w:t>
      </w: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2"/>
          <w:szCs w:val="22"/>
        </w:rPr>
      </w:pPr>
    </w:p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2"/>
          <w:szCs w:val="22"/>
        </w:rPr>
      </w:pPr>
      <w:r w:rsidRPr="009E10BB">
        <w:rPr>
          <w:rFonts w:ascii="Arial Black" w:hAnsi="Arial Black"/>
          <w:sz w:val="22"/>
          <w:szCs w:val="22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2"/>
          <w:szCs w:val="22"/>
          <w:vertAlign w:val="superscript"/>
        </w:rPr>
      </w:pPr>
      <w:r w:rsidRPr="009E10BB">
        <w:rPr>
          <w:rFonts w:ascii="Arial Black" w:hAnsi="Arial Black" w:cs="Calibri"/>
          <w:sz w:val="22"/>
          <w:szCs w:val="22"/>
          <w:vertAlign w:val="superscript"/>
        </w:rPr>
        <w:t>учетныйномерналогоплательщикакомпании</w:t>
      </w: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853DFC">
      <w:pPr>
        <w:rPr>
          <w:rFonts w:ascii="Arial Black" w:hAnsi="Arial Black"/>
          <w:b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tbl>
      <w:tblPr>
        <w:tblpPr w:leftFromText="180" w:rightFromText="180" w:vertAnchor="page" w:horzAnchor="margin" w:tblpXSpec="center" w:tblpY="1577"/>
        <w:tblW w:w="10980" w:type="dxa"/>
        <w:tblLook w:val="0000"/>
      </w:tblPr>
      <w:tblGrid>
        <w:gridCol w:w="6753"/>
        <w:gridCol w:w="6695"/>
      </w:tblGrid>
      <w:tr w:rsidR="0093795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3402"/>
              </w:tabs>
              <w:spacing w:after="160"/>
              <w:ind w:left="360"/>
              <w:rPr>
                <w:rFonts w:ascii="Arial Black" w:hAnsi="Arial Black" w:cs="Sylfaen"/>
                <w:b/>
                <w:bCs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>1.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>*</w:t>
            </w:r>
          </w:p>
        </w:tc>
      </w:tr>
      <w:tr w:rsidR="0093795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</w:p>
        </w:tc>
      </w:tr>
      <w:tr w:rsidR="0093795E" w:rsidRPr="009E10BB" w:rsidTr="0003670A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3390"/>
              </w:tabs>
              <w:spacing w:after="160"/>
              <w:ind w:left="322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93795E" w:rsidRPr="009E10BB" w:rsidTr="0003670A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Компания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93795E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ОбслуживающаяплательщикаФинансоваяорганизация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Номерсчетаплательщика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93795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УННплательщика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НЗОУплательщика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1C7BC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16965" w:rsidRPr="009E10BB" w:rsidRDefault="001C7BCE" w:rsidP="00716965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Calibri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b/>
              </w:rPr>
              <w:t>9.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Наименование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илиимя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фамилиябенефициара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: </w:t>
            </w:r>
            <w:r w:rsidR="006276B6" w:rsidRPr="009E10BB">
              <w:rPr>
                <w:rFonts w:ascii="Arial Black" w:hAnsi="Arial Black"/>
                <w:b/>
                <w:sz w:val="20"/>
                <w:szCs w:val="20"/>
              </w:rPr>
              <w:t>“</w:t>
            </w:r>
          </w:p>
          <w:p w:rsidR="001C7BCE" w:rsidRPr="009E10BB" w:rsidRDefault="00716965" w:rsidP="006E272F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М</w:t>
            </w:r>
            <w:r w:rsidR="00BF47AF" w:rsidRPr="009E10BB">
              <w:rPr>
                <w:rFonts w:ascii="Arial Black" w:hAnsi="Arial Black" w:cs="Calibri"/>
                <w:b/>
                <w:sz w:val="20"/>
                <w:szCs w:val="20"/>
              </w:rPr>
              <w:t>е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цаморская община« Благоустройство Мецамора</w:t>
            </w:r>
            <w:r w:rsidR="006276B6" w:rsidRPr="009E10BB">
              <w:rPr>
                <w:rFonts w:ascii="Arial Black" w:hAnsi="Arial Black" w:cs="Arial Armenian"/>
                <w:b/>
                <w:sz w:val="20"/>
                <w:szCs w:val="20"/>
              </w:rPr>
              <w:t>»</w:t>
            </w:r>
          </w:p>
        </w:tc>
      </w:tr>
      <w:tr w:rsidR="001C7BCE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1C7BCE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10.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НЗОУбенефициара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незаполняется</w:t>
            </w:r>
            <w:r w:rsidRPr="009E10BB">
              <w:rPr>
                <w:rFonts w:ascii="Arial Black" w:hAnsi="Arial Black" w:cs="Arial"/>
                <w:b/>
              </w:rPr>
              <w:t>)</w:t>
            </w:r>
          </w:p>
        </w:tc>
      </w:tr>
      <w:tr w:rsidR="001C7BCE" w:rsidRPr="009E10BB" w:rsidTr="0003670A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7A6AA5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11.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УННбенефициара</w:t>
            </w:r>
            <w:r w:rsidRPr="009E10BB">
              <w:rPr>
                <w:rFonts w:ascii="Arial Black" w:hAnsi="Arial Black" w:cs="Arial"/>
                <w:b/>
              </w:rPr>
              <w:t>:</w:t>
            </w:r>
            <w:r w:rsidR="007A6AA5" w:rsidRPr="009E10BB">
              <w:rPr>
                <w:rFonts w:ascii="Arial Black" w:hAnsi="Arial Black" w:cs="Arial"/>
                <w:b/>
              </w:rPr>
              <w:t>04414574</w:t>
            </w:r>
          </w:p>
        </w:tc>
      </w:tr>
      <w:tr w:rsidR="001C7BCE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1C7BCE">
            <w:pPr>
              <w:pStyle w:val="HTML"/>
              <w:shd w:val="clear" w:color="auto" w:fill="F8F9FA"/>
              <w:spacing w:line="540" w:lineRule="atLeast"/>
              <w:rPr>
                <w:rFonts w:ascii="Arial Black" w:hAnsi="Arial Black" w:cs="Arial"/>
                <w:b/>
                <w:color w:val="202124"/>
                <w:sz w:val="42"/>
                <w:szCs w:val="42"/>
              </w:rPr>
            </w:pPr>
            <w:r w:rsidRPr="009E10BB">
              <w:rPr>
                <w:rFonts w:ascii="Arial Black" w:hAnsi="Arial Black" w:cs="Arial"/>
                <w:b/>
              </w:rPr>
              <w:t>12.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ОбслуживающаябенефициараФинансоваяорганизация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банк</w:t>
            </w:r>
            <w:r w:rsidRPr="009E10BB">
              <w:rPr>
                <w:rFonts w:ascii="Arial Black" w:hAnsi="Arial Black" w:cs="Arial"/>
                <w:b/>
              </w:rPr>
              <w:t>):</w:t>
            </w:r>
            <w:r w:rsidR="006276B6"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>"</w:t>
            </w:r>
            <w:r w:rsidR="006276B6"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КонверсБанк</w:t>
            </w:r>
            <w:r w:rsidR="006276B6"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 xml:space="preserve">"  </w:t>
            </w:r>
            <w:r w:rsidR="006276B6"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ЗАО</w:t>
            </w:r>
          </w:p>
        </w:tc>
      </w:tr>
      <w:tr w:rsidR="001C7BCE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C7BCE" w:rsidRPr="009E10BB" w:rsidRDefault="001C7BCE" w:rsidP="001C7BCE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  <w:lang w:val="hy-AM"/>
              </w:rPr>
            </w:pPr>
            <w:r w:rsidRPr="009E10BB">
              <w:rPr>
                <w:rFonts w:ascii="Arial Black" w:hAnsi="Arial Black" w:cs="Arial"/>
                <w:b/>
              </w:rPr>
              <w:t>13.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Номерсчетабенефициара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сч</w:t>
            </w:r>
            <w:r w:rsidRPr="009E10BB">
              <w:rPr>
                <w:rFonts w:ascii="Arial Black" w:hAnsi="Arial Black" w:cs="Arial"/>
                <w:b/>
              </w:rPr>
              <w:t>.№)</w:t>
            </w:r>
            <w:r w:rsidR="007A6AA5" w:rsidRPr="009E10BB">
              <w:rPr>
                <w:rFonts w:ascii="Arial Black" w:hAnsi="Arial Black" w:cs="Arial"/>
                <w:b/>
                <w:sz w:val="20"/>
                <w:szCs w:val="20"/>
                <w:lang w:val="hy-AM"/>
              </w:rPr>
              <w:t>1930045641030100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предусмотренадлячастичногоакцептауказаннойсуммы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которыйнеприменяется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прописьюипокоду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Цельсделки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):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дляобеспеченияквалификации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93795E" w:rsidRPr="009E10BB" w:rsidTr="0003670A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Основаниядлясовершенияплатежа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>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втомчислесоглашениеонеустойке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ихномера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покоторомупроизводитсявзыскание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93795E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Условияоплаты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: &lt;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>&gt;</w:t>
            </w:r>
          </w:p>
        </w:tc>
      </w:tr>
      <w:tr w:rsidR="0093795E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20.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Количествоприлагаемыхстраниц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---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</w:p>
        </w:tc>
      </w:tr>
      <w:tr w:rsidR="0093795E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851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Подписибенефициара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tabs>
                <w:tab w:val="left" w:pos="454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795E" w:rsidRPr="009E10BB" w:rsidRDefault="0093795E" w:rsidP="0003670A">
            <w:pPr>
              <w:widowControl w:val="0"/>
              <w:tabs>
                <w:tab w:val="left" w:pos="90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 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tabs>
                <w:tab w:val="left" w:pos="4539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93795E" w:rsidRPr="009E10BB" w:rsidTr="0003670A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Обслуживающаябенефициарафинансоваяорганизация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ind w:left="3828" w:right="13"/>
              <w:jc w:val="both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Обслуживающаяплательщикафинансоваяорганизация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93795E" w:rsidRPr="009E10BB" w:rsidRDefault="0093795E" w:rsidP="0003670A">
            <w:pPr>
              <w:widowControl w:val="0"/>
              <w:spacing w:after="160"/>
              <w:ind w:right="983"/>
              <w:jc w:val="right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</w:tr>
      <w:tr w:rsidR="0093795E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4678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ind w:right="155"/>
              <w:jc w:val="right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"___" ___ 20___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795E" w:rsidRPr="009E10BB" w:rsidRDefault="0093795E" w:rsidP="0003670A">
            <w:pPr>
              <w:widowControl w:val="0"/>
              <w:tabs>
                <w:tab w:val="left" w:pos="4554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93795E" w:rsidRPr="009E10BB" w:rsidRDefault="0093795E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93795E" w:rsidRPr="009E10BB" w:rsidRDefault="0093795E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вДатаисполнения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93795E" w:rsidRPr="009E10BB" w:rsidRDefault="0093795E" w:rsidP="0093795E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93795E" w:rsidRPr="009E10BB" w:rsidRDefault="0093795E" w:rsidP="0093795E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банковскийсчеткомпании</w:t>
      </w: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93795E" w:rsidRPr="009E10BB" w:rsidRDefault="0093795E" w:rsidP="00D01D39">
      <w:pPr>
        <w:rPr>
          <w:rFonts w:ascii="Arial Black" w:hAnsi="Arial Black"/>
          <w:i/>
          <w:sz w:val="20"/>
          <w:szCs w:val="20"/>
        </w:rPr>
      </w:pPr>
    </w:p>
    <w:p w:rsidR="00C3421C" w:rsidRPr="009E10BB" w:rsidRDefault="00C3421C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B1025C" w:rsidRPr="009E10BB" w:rsidRDefault="00B1025C" w:rsidP="00C3421C">
      <w:pPr>
        <w:rPr>
          <w:rFonts w:ascii="Arial Black" w:hAnsi="Arial Black" w:cs="Sylfaen"/>
          <w:sz w:val="20"/>
          <w:szCs w:val="20"/>
        </w:rPr>
      </w:pPr>
    </w:p>
    <w:p w:rsidR="0093795E" w:rsidRPr="009E10BB" w:rsidRDefault="0093795E" w:rsidP="00C3421C">
      <w:pPr>
        <w:rPr>
          <w:rFonts w:ascii="Arial Black" w:hAnsi="Arial Black" w:cs="Sylfaen"/>
          <w:sz w:val="20"/>
          <w:szCs w:val="20"/>
        </w:rPr>
      </w:pPr>
    </w:p>
    <w:p w:rsidR="00C3421C" w:rsidRPr="009E10BB" w:rsidRDefault="00C3421C" w:rsidP="00C3421C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Обязательныереквизитыплатежноготребования</w:t>
      </w:r>
      <w:r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ируководствопоегозаполнению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Реквизитыдокумента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Наличиеуказанногополя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реквизитавдокументе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Требованиеозаполненииреквизита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всвязиспроцессомзакупки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Сторона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,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заполняющаяреквизит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бенефициарилиплательщик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всвязиспроцессомзакупки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5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надокументезаранеезаполнено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номерплатежноготребования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заполняетсябенефициаромприпредставленииплатежноготребованиявбанкплательщика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заполняетсябенефициаромвденьпредставленияплатежноготребованиявбанкплательщика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Наименованиеилиимя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заполняетсяимялица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сосчетакоторогодолжнабытьвзысканауказаннаявТребованиисумма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еслионявляетсяфизическимлицом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еслионявляетсяюридическимлицом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Принеобходимостиуказываютсятакжеиныеданные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обслуживающейплательщик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номерсчетаплательщика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заполняетсяномербанковскогосчетаплательщикавобслуживающейегофинансовойорганизации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скоторогодолжнабытьвзысканауказаннаявТребованиисумма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заполняетсявустановленныхнормативнымиправовымиактамиРеспубликиАрменияслучаях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когдаплательщикявляетсясостоящимнаучетеналогоплательщиком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заполняетсявустановленныхнормативнымиправовымиактамиРеспубликиАрменияслучаях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когдаплательщикявляетсяфизическимлицом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заполняетсянаименованиелица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получателемплатежа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Принеобходимостиуказываютсятакжеиныеданные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незаполняетсявпроцессевсвязисзакупками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заполняетсявустановленныхнормативнымиправовымиактамиРеспубликиАрменияслучаях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когдабенефициарявляетсясостоящимнаучетеналогоплательщиком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номерсчетабенефициара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заполняетсяномербанковского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казначейского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накоторыйдолжныбытьпереведенывзысканныесплательщикасредства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подлежащаяуплатебенефициару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предусмотренадлячастичногоакцептауказаннойсуммы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которыйнеприменяетсявсвязисзакупками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незаполняетсяинеприменяется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прописьюипокоду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цельсделки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Вобязательномпорядкезаполняютсяслова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дляобеспеченияисполнен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иядоговора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основаниядлясовершенияплатежа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заполняютсяданныедокумента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являющегосяоснованиемдлявзысканияиуплатыбенефициарууказаннойвТребованиисуммы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наоснованиикоторыхбенефициарпредставляетПлатежноетребованиевобслуживающийплательщикаБанкзаполняетсяномердоговора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являющегосяоснованиемдляпредставленияТребования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кодпроцедурызакупки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всоответствииссоглашениемонеустойке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Del="0010680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условияоплаты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чтоозначает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чтоподписавТребование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плательщикзаранеедаетсвоесогласиенавзысканиесегосчетауказаннойсуммы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количествоприлагаемыхстраниц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заполняетсяколичествостраницприлагаемыхкТребованиюдокументов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которыедолжныбытьпредоставленыплательщику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банкуплательщика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Еслизаполненополе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Основаниядлясовершенияплатежа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тонастоящиеданныеобязательнозаполняются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настоящееполезаполняетсяприпредставленииплательщикомТребования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ПриэтомесливполеУсловияоплатыуказано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топлательщикподписаниемзаранеедаетсвоесогласиенавзысканиесегосчетауказаннойсуммы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ВслучаепредставленияплательщикомТребованияэлектроннымспособомвэтомполепроставляетсяэлектроннаяподписьплательщика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подписываетсяплательщикомили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проставляетсяэлектроннаяподписьплательщика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приналичиипечати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когдаплательщикпредставляетТребованиевбумажнойформе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скрепляетсяпечатьюплательщика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припредставлениивбумажнойформе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заполняетсяприпредставлениивбанк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приналичиипечати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скрепляетсяпечатьюбенефициара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припредставлениивбанквбумажнойформе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подписьсотрудникаобслуживающейплательщикафинансовойорганизации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вслучаееслиПлатежноетребованиепредставленовобслуживающуюплательщикафинансовуюорганизациювбумажнойформе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штампобслуживающейплател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ьщикафинансовойорганизации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вслучаееслиПлатежноетребованиепредставленовобслуживающуюплательщикафинансовуюорганизациювбумажнойформе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минутаисполненияфинансовойорганизацией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обслуживающейплательщикафинансовойорганизацией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вобязательномпорядкеуказываетсядата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минутаисполненияТребования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подписьсотрудникафинансовойорганизации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заполняетсяприпредставленииПлатежноготребованиявобслуживающуюбенефициарафинансовуюорганизацию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гдеподписьсотрудникапроставляетсянапредставленноевбумажнойформеТребование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штампобслуживающейбенефициарафинансовойорганизации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заполняетсяприпредставленииПлатежноготребованияпоследней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вобслуживающуюбенефициарафинансовуюорганизацию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гдештамппроставляетсянапредставленноевбумажнойформеТребование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FF3DE9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обслуживающейбенефициарафинансовойорганизациейвобязательномпорядкеуказы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ваетсядата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минутаисполненияТребования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заполняетсяприпредставленииПлатежноготребованияпоследней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вобслуживающуюбенефи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циарафинансовуюорганизацию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гденастоящиеданныеразмещаютсянапредставленноевбумажнойформеТребование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1C" w:rsidRPr="009E10BB" w:rsidRDefault="00C3421C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1005B0" w:rsidRPr="009E10BB" w:rsidRDefault="001005B0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8875BE" w:rsidRPr="009E10BB" w:rsidRDefault="008875BE" w:rsidP="00B46D58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  <w:lang w:val="hy-AM"/>
        </w:rPr>
      </w:pPr>
    </w:p>
    <w:p w:rsidR="00E8671A" w:rsidRPr="009E10BB" w:rsidRDefault="00E8671A" w:rsidP="000A214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p w:rsidR="00E8671A" w:rsidRPr="009E10BB" w:rsidRDefault="00E8671A" w:rsidP="000A214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p w:rsidR="00E8671A" w:rsidRPr="009E10BB" w:rsidRDefault="00E8671A" w:rsidP="000A214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p w:rsidR="000A214C" w:rsidRPr="009E10BB" w:rsidRDefault="000A214C" w:rsidP="000A214C">
      <w:pPr>
        <w:widowControl w:val="0"/>
        <w:spacing w:after="160"/>
        <w:jc w:val="right"/>
        <w:rPr>
          <w:rFonts w:ascii="Arial Black" w:hAnsi="Arial Black" w:cs="GHEA Grapalat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Приложение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5.1</w:t>
      </w:r>
    </w:p>
    <w:p w:rsidR="00AF4211" w:rsidRPr="009E10BB" w:rsidRDefault="000A214C" w:rsidP="00D5289A">
      <w:pPr>
        <w:widowControl w:val="0"/>
        <w:spacing w:after="160"/>
        <w:jc w:val="right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кПриглашениюна</w:t>
      </w:r>
      <w:r w:rsidR="00B4502F" w:rsidRPr="009E10BB">
        <w:rPr>
          <w:rFonts w:ascii="Arial Black" w:hAnsi="Arial Black" w:cs="Calibri"/>
          <w:i/>
          <w:sz w:val="20"/>
          <w:szCs w:val="20"/>
        </w:rPr>
        <w:t>ЗАПРОСКОТИРОВКИ</w:t>
      </w:r>
      <w:r w:rsidRPr="009E10BB">
        <w:rPr>
          <w:rFonts w:ascii="Arial Black" w:hAnsi="Arial Black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подкодом</w:t>
      </w:r>
      <w:r w:rsidR="00AA0497" w:rsidRPr="009E10BB">
        <w:rPr>
          <w:rFonts w:ascii="Arial" w:hAnsi="Arial" w:cs="Arial"/>
          <w:b/>
          <w:bCs/>
          <w:sz w:val="20"/>
          <w:szCs w:val="20"/>
          <w:lang w:val="af-ZA"/>
        </w:rPr>
        <w:t>ԱՄՄԲԳՀԱՊՁԲ</w:t>
      </w:r>
      <w:r w:rsidR="00AA0497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-22/1      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СОГЛАШЕНИЕОНЕУСТОЙКЕ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 w:cs="GHEA Grapalat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(</w:t>
      </w:r>
      <w:r w:rsidRPr="009E10BB">
        <w:rPr>
          <w:rFonts w:ascii="Arial Black" w:hAnsi="Arial Black" w:cs="Calibri"/>
          <w:b/>
          <w:sz w:val="20"/>
          <w:szCs w:val="20"/>
        </w:rPr>
        <w:t>обеспечениедоговора</w:t>
      </w:r>
      <w:r w:rsidRPr="009E10BB">
        <w:rPr>
          <w:rFonts w:ascii="Arial Black" w:hAnsi="Arial Black"/>
          <w:b/>
          <w:sz w:val="20"/>
          <w:szCs w:val="20"/>
        </w:rPr>
        <w:t>)</w:t>
      </w: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0"/>
      </w:tblGrid>
      <w:tr w:rsidR="00FF3DE9" w:rsidRPr="009E10BB" w:rsidTr="00DE2AE3">
        <w:tc>
          <w:tcPr>
            <w:tcW w:w="4786" w:type="dxa"/>
          </w:tcPr>
          <w:p w:rsidR="000A214C" w:rsidRPr="009E10BB" w:rsidRDefault="000A214C" w:rsidP="00DE2AE3">
            <w:pPr>
              <w:widowControl w:val="0"/>
              <w:spacing w:after="160"/>
              <w:rPr>
                <w:rFonts w:ascii="Arial Black" w:hAnsi="Arial Black" w:cs="GHEA Grapalat"/>
                <w:b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Ереван</w:t>
            </w:r>
          </w:p>
        </w:tc>
        <w:tc>
          <w:tcPr>
            <w:tcW w:w="4500" w:type="dxa"/>
          </w:tcPr>
          <w:p w:rsidR="000A214C" w:rsidRPr="009E10BB" w:rsidRDefault="000A214C" w:rsidP="00DE2AE3">
            <w:pPr>
              <w:widowControl w:val="0"/>
              <w:spacing w:after="160"/>
              <w:jc w:val="right"/>
              <w:rPr>
                <w:rFonts w:ascii="Arial Black" w:hAnsi="Arial Black" w:cs="GHEA Grapalat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 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>20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Style w:val="af6"/>
                <w:rFonts w:ascii="Arial Black" w:hAnsi="Arial Black"/>
                <w:sz w:val="20"/>
                <w:szCs w:val="20"/>
              </w:rPr>
              <w:footnoteReference w:customMarkFollows="1" w:id="13"/>
              <w:t>**</w:t>
            </w:r>
          </w:p>
        </w:tc>
      </w:tr>
    </w:tbl>
    <w:p w:rsidR="000A214C" w:rsidRPr="009E10BB" w:rsidRDefault="000A214C" w:rsidP="000A214C">
      <w:pPr>
        <w:widowControl w:val="0"/>
        <w:spacing w:after="160"/>
        <w:rPr>
          <w:rFonts w:ascii="Arial Black" w:hAnsi="Arial Black" w:cs="GHEA Grapalat"/>
          <w:b/>
          <w:sz w:val="20"/>
          <w:szCs w:val="20"/>
        </w:rPr>
      </w:pPr>
    </w:p>
    <w:p w:rsidR="000A214C" w:rsidRPr="009E10BB" w:rsidRDefault="000A214C" w:rsidP="000A214C">
      <w:pPr>
        <w:widowControl w:val="0"/>
        <w:jc w:val="both"/>
        <w:rPr>
          <w:rFonts w:ascii="Arial Black" w:hAnsi="Arial Black" w:cs="GHEA Grapalat"/>
          <w:sz w:val="20"/>
          <w:szCs w:val="20"/>
          <w:u w:val="single"/>
          <w:vertAlign w:val="subscript"/>
        </w:rPr>
      </w:pPr>
      <w:r w:rsidRPr="009E10BB">
        <w:rPr>
          <w:rFonts w:ascii="Arial Black" w:hAnsi="Arial Black"/>
          <w:sz w:val="20"/>
          <w:szCs w:val="20"/>
        </w:rPr>
        <w:t xml:space="preserve">_______________________________________________, </w:t>
      </w:r>
      <w:r w:rsidRPr="009E10BB">
        <w:rPr>
          <w:rFonts w:ascii="Arial Black" w:hAnsi="Arial Black" w:cs="Calibri"/>
          <w:sz w:val="20"/>
          <w:szCs w:val="20"/>
        </w:rPr>
        <w:t>влицедиректораКомпании</w:t>
      </w:r>
      <w:r w:rsidRPr="009E10BB">
        <w:rPr>
          <w:rFonts w:ascii="Arial Black" w:hAnsi="Arial Black"/>
          <w:sz w:val="20"/>
          <w:szCs w:val="20"/>
        </w:rPr>
        <w:t>,</w:t>
      </w:r>
    </w:p>
    <w:p w:rsidR="000A214C" w:rsidRPr="009E10BB" w:rsidRDefault="000A214C" w:rsidP="000A214C">
      <w:pPr>
        <w:widowControl w:val="0"/>
        <w:spacing w:after="160"/>
        <w:ind w:left="1843"/>
        <w:jc w:val="both"/>
        <w:rPr>
          <w:rFonts w:ascii="Arial Black" w:hAnsi="Arial Black"/>
          <w:sz w:val="20"/>
          <w:szCs w:val="20"/>
          <w:vertAlign w:val="superscript"/>
          <w:lang w:val="en-US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  <w:lang w:val="en-US"/>
        </w:rPr>
      </w:pPr>
      <w:r w:rsidRPr="009E10BB">
        <w:rPr>
          <w:rFonts w:ascii="Arial Black" w:hAnsi="Arial Black"/>
          <w:sz w:val="20"/>
          <w:szCs w:val="20"/>
          <w:lang w:val="en-US"/>
        </w:rPr>
        <w:t>_________________________________________________________________________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имя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фамилия</w:t>
      </w:r>
      <w:r w:rsidRPr="009E10BB">
        <w:rPr>
          <w:rFonts w:ascii="Arial Black" w:hAnsi="Arial Black"/>
          <w:sz w:val="20"/>
          <w:szCs w:val="20"/>
          <w:vertAlign w:val="superscript"/>
        </w:rPr>
        <w:t xml:space="preserve">, </w:t>
      </w:r>
      <w:r w:rsidRPr="009E10BB">
        <w:rPr>
          <w:rFonts w:ascii="Arial Black" w:hAnsi="Arial Black" w:cs="Calibri"/>
          <w:sz w:val="20"/>
          <w:szCs w:val="20"/>
          <w:vertAlign w:val="superscript"/>
        </w:rPr>
        <w:t>паспортныеданныедиректоракомпании</w:t>
      </w:r>
    </w:p>
    <w:p w:rsidR="000A214C" w:rsidRPr="009E10BB" w:rsidRDefault="000A214C" w:rsidP="000A214C">
      <w:pPr>
        <w:widowControl w:val="0"/>
        <w:spacing w:after="160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действующегонаоснованииуставаКомпании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Компания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настоящимводностороннемпорядкеустанавливаетследующеесоглашениеобуплатенеустойки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spacing w:after="160"/>
        <w:jc w:val="center"/>
        <w:rPr>
          <w:rFonts w:ascii="Arial Black" w:hAnsi="Arial Black" w:cs="GHEA Grapalat"/>
          <w:b/>
          <w:bCs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0"/>
        </w:rPr>
        <w:t>Предметсоглашения</w:t>
      </w:r>
    </w:p>
    <w:p w:rsidR="006E272F" w:rsidRPr="009E10BB" w:rsidRDefault="000A214C" w:rsidP="006E272F">
      <w:pPr>
        <w:widowControl w:val="0"/>
        <w:tabs>
          <w:tab w:val="left" w:pos="567"/>
        </w:tabs>
        <w:jc w:val="both"/>
        <w:rPr>
          <w:rFonts w:ascii="Arial Black" w:hAnsi="Arial Black" w:cs="Calibri"/>
          <w:b/>
          <w:sz w:val="22"/>
          <w:szCs w:val="22"/>
        </w:rPr>
      </w:pPr>
      <w:r w:rsidRPr="009E10BB">
        <w:rPr>
          <w:rFonts w:ascii="Arial Black" w:hAnsi="Arial Black"/>
          <w:sz w:val="20"/>
          <w:szCs w:val="20"/>
        </w:rPr>
        <w:t>1</w:t>
      </w:r>
      <w:r w:rsidRPr="009E10BB">
        <w:rPr>
          <w:rFonts w:ascii="Arial Black" w:hAnsi="Arial Black"/>
          <w:spacing w:val="-6"/>
          <w:sz w:val="20"/>
          <w:szCs w:val="20"/>
        </w:rPr>
        <w:t>.1.</w:t>
      </w:r>
      <w:r w:rsidRPr="009E10BB">
        <w:rPr>
          <w:rFonts w:ascii="Arial Black" w:hAnsi="Arial Black"/>
          <w:spacing w:val="-6"/>
          <w:sz w:val="20"/>
          <w:szCs w:val="20"/>
        </w:rPr>
        <w:tab/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Компанияучаствуетворганизованной</w:t>
      </w:r>
      <w:r w:rsidR="00D344BA" w:rsidRPr="009E10BB">
        <w:rPr>
          <w:rFonts w:ascii="Arial Black" w:hAnsi="Arial Black"/>
          <w:sz w:val="20"/>
          <w:szCs w:val="20"/>
        </w:rPr>
        <w:t>“</w:t>
      </w:r>
    </w:p>
    <w:p w:rsidR="00B1025C" w:rsidRPr="009E10BB" w:rsidRDefault="006E272F" w:rsidP="006E272F">
      <w:pPr>
        <w:widowControl w:val="0"/>
        <w:tabs>
          <w:tab w:val="left" w:pos="567"/>
        </w:tabs>
        <w:jc w:val="both"/>
        <w:rPr>
          <w:rFonts w:ascii="Arial Black" w:hAnsi="Arial Black" w:cs="GHEA Grapalat"/>
          <w:spacing w:val="-6"/>
          <w:sz w:val="20"/>
          <w:szCs w:val="22"/>
        </w:rPr>
      </w:pPr>
      <w:r w:rsidRPr="009E10BB">
        <w:rPr>
          <w:rFonts w:ascii="Arial Black" w:hAnsi="Arial Black" w:cs="Calibri"/>
          <w:b/>
          <w:sz w:val="22"/>
          <w:szCs w:val="22"/>
        </w:rPr>
        <w:lastRenderedPageBreak/>
        <w:t>М</w:t>
      </w:r>
      <w:r w:rsidR="00510B0B" w:rsidRPr="009E10BB">
        <w:rPr>
          <w:rFonts w:ascii="Arial Black" w:hAnsi="Arial Black" w:cs="Calibri"/>
          <w:b/>
          <w:sz w:val="22"/>
          <w:szCs w:val="22"/>
        </w:rPr>
        <w:t>е</w:t>
      </w:r>
      <w:r w:rsidRPr="009E10BB">
        <w:rPr>
          <w:rFonts w:ascii="Arial Black" w:hAnsi="Arial Black" w:cs="Calibri"/>
          <w:b/>
          <w:sz w:val="22"/>
          <w:szCs w:val="22"/>
        </w:rPr>
        <w:t>цаморская община« Благоустройство Мецамора</w:t>
      </w:r>
      <w:r w:rsidR="00D344BA" w:rsidRPr="009E10BB">
        <w:rPr>
          <w:rFonts w:ascii="Arial Black" w:hAnsi="Arial Black" w:cs="Arial Armenian"/>
          <w:b/>
          <w:sz w:val="22"/>
          <w:szCs w:val="22"/>
        </w:rPr>
        <w:t>»</w:t>
      </w:r>
      <w:r w:rsidR="006A68CE" w:rsidRPr="009E10BB">
        <w:rPr>
          <w:rFonts w:ascii="Arial Black" w:hAnsi="Arial Black" w:cs="Calibri"/>
          <w:b/>
          <w:sz w:val="20"/>
          <w:szCs w:val="20"/>
        </w:rPr>
        <w:t>ОНО</w:t>
      </w:r>
      <w:r w:rsidR="00B1025C" w:rsidRPr="009E10BB">
        <w:rPr>
          <w:rFonts w:ascii="Arial Black" w:hAnsi="Arial Black"/>
          <w:spacing w:val="-6"/>
          <w:sz w:val="20"/>
          <w:szCs w:val="20"/>
        </w:rPr>
        <w:t xml:space="preserve"> *(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далее</w:t>
      </w:r>
      <w:r w:rsidR="00B1025C" w:rsidRPr="009E10BB">
        <w:rPr>
          <w:rFonts w:ascii="Arial Black" w:hAnsi="Arial Black" w:cs="Arial Armenian"/>
          <w:spacing w:val="-6"/>
          <w:sz w:val="20"/>
          <w:szCs w:val="22"/>
        </w:rPr>
        <w:t>—</w:t>
      </w:r>
      <w:r w:rsidR="00B1025C" w:rsidRPr="009E10BB">
        <w:rPr>
          <w:rFonts w:ascii="Arial Black" w:hAnsi="Arial Black" w:cs="Calibri"/>
          <w:spacing w:val="-6"/>
          <w:sz w:val="20"/>
          <w:szCs w:val="22"/>
        </w:rPr>
        <w:t>Заказчик</w:t>
      </w:r>
      <w:r w:rsidR="00B1025C" w:rsidRPr="009E10BB">
        <w:rPr>
          <w:rFonts w:ascii="Arial Black" w:hAnsi="Arial Black"/>
          <w:spacing w:val="-6"/>
          <w:sz w:val="20"/>
          <w:szCs w:val="22"/>
        </w:rPr>
        <w:t xml:space="preserve">) </w:t>
      </w:r>
      <w:r w:rsidR="00B1025C" w:rsidRPr="009E10BB">
        <w:rPr>
          <w:rFonts w:ascii="Arial Black" w:hAnsi="Arial Black" w:cs="Calibri"/>
          <w:sz w:val="20"/>
          <w:szCs w:val="22"/>
        </w:rPr>
        <w:t>процедурезакупокподкодом</w:t>
      </w:r>
      <w:r w:rsidR="001936CC" w:rsidRPr="009E10BB">
        <w:rPr>
          <w:rFonts w:ascii="Arial" w:hAnsi="Arial" w:cs="Arial"/>
          <w:b/>
          <w:bCs/>
          <w:sz w:val="20"/>
          <w:szCs w:val="20"/>
          <w:lang w:val="af-ZA"/>
        </w:rPr>
        <w:t>ԱՄՄԲԳՀԱՊՁԲ</w:t>
      </w:r>
      <w:r w:rsidR="001936CC" w:rsidRPr="009E10BB">
        <w:rPr>
          <w:rFonts w:ascii="Arial Black" w:hAnsi="Arial Black"/>
          <w:b/>
          <w:bCs/>
          <w:sz w:val="20"/>
          <w:szCs w:val="20"/>
          <w:lang w:val="af-ZA"/>
        </w:rPr>
        <w:t xml:space="preserve">-22/1     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Вкачествеобеспеченияисполнениядоговора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заключаемогов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результатепроцедурызакупок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КомпанияпредставляетЗаказчикунастоящееСоглашениеонеустойкеиприлагаемоеплатежноетребование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заполненноеиутвержденноеКомпанией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Подписавплатежноетребование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Требование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прилагаемоек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настоящемуСоглашениюонеустойке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Компаниябезотзывносоглашается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подписаниемТребованияКомпаниязаверяет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акцептованныйплатеж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заполненныйвполе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Условияоплаты</w:t>
      </w:r>
      <w:r w:rsidRPr="009E10BB">
        <w:rPr>
          <w:rFonts w:ascii="Arial Black" w:hAnsi="Arial Black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z w:val="20"/>
          <w:szCs w:val="20"/>
        </w:rPr>
        <w:t>Требования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прикоторомобслуживающийКомпаниювсвязисвзиманиемуказаннойсуммыБанк</w:t>
      </w:r>
      <w:r w:rsidRPr="009E10BB">
        <w:rPr>
          <w:rFonts w:ascii="Arial Black" w:hAnsi="Arial Black"/>
          <w:sz w:val="20"/>
          <w:szCs w:val="20"/>
        </w:rPr>
        <w:t>/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непредставляетКомпанииполученногоТребованиядляполучениядополнительногосогласия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таккакКомпанияужепроставилаподписьподТребованиемсцельюакцептования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ТребованиеявляетсяоснованиемдляБанка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плательщикадлявзысканиясосчетаКомпаниивсейсуммы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указаннойвТребовании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бездополнительногоакцептования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КомпаниянеможетписьменноилиинымспособомдатьраспоряжениеБанку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плательщикуоботзывесвоегоакцепта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проставленногоподТребованием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Компанияподтверждает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чтоакцептовалаТребованиевполномразмересуммынеустойки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настоящимКомпаниясоглашается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плательщикненесетникакойответственностизаправомерность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действительность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срокипредставленияпредставленногоЗаказчикомтребованияпооплатеиТребования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иосуществляемыеБанком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плательщикомдействиядляобеспеченияисполненияТребования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1.5.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ВслучаенеисполненияилиненадлежащегоисполненияКомпаниейзаключенноговрезультатепроцедурызакупокдоговора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Заказчикпредставляетв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плательщикоригиналынастоящегоСоглашенияонеустойкеиприлагаемогоТребования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письменноуведомивобэтомКомпанию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ВслучаееслинастоящееСоглашениеонеустойкеиприлагаемоеТребованиезавереныэлектроннойцифровойподписью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онипредставляютсявБанк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плательщикнаэлектронныхносителях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атакжевраспечатанныхснихбумажныхвариантах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1.6.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ЗаказчикможетпредставитьвБанк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плательщикиныедополнительныедокументы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1.7. </w:t>
      </w:r>
      <w:r w:rsidRPr="009E10BB">
        <w:rPr>
          <w:rFonts w:ascii="Arial Black" w:hAnsi="Arial Black" w:cs="Calibri"/>
          <w:sz w:val="20"/>
          <w:szCs w:val="20"/>
        </w:rPr>
        <w:t>Банкненесеткакой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либоответственностизариски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понесенные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Компаниейубытки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инегативныепоследствия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возникшиедляКомпанииврезультатеуплатыБанком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плательщикомсуммы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указаннойв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Требовании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БанкнеобязанпроверятьфактынарушенияКомпаниейусловийдоговора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1.8.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ВслучаееслиимеющихсянасчетеКомпаниисредствнедостаточно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плательщиквтечение</w:t>
      </w:r>
      <w:r w:rsidRPr="009E10BB">
        <w:rPr>
          <w:rFonts w:ascii="Arial Black" w:hAnsi="Arial Black"/>
          <w:sz w:val="20"/>
          <w:szCs w:val="20"/>
        </w:rPr>
        <w:t xml:space="preserve"> 2 (</w:t>
      </w:r>
      <w:r w:rsidRPr="009E10BB">
        <w:rPr>
          <w:rFonts w:ascii="Arial Black" w:hAnsi="Arial Black" w:cs="Calibri"/>
          <w:sz w:val="20"/>
          <w:szCs w:val="20"/>
        </w:rPr>
        <w:t>двух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рабочихднейпослеполученияплатежноготребованиядолженвписьменнойформеувед</w:t>
      </w:r>
      <w:r w:rsidRPr="009E10BB">
        <w:rPr>
          <w:rFonts w:ascii="Arial Black" w:hAnsi="Arial Black" w:cs="Calibri"/>
          <w:sz w:val="20"/>
          <w:szCs w:val="20"/>
        </w:rPr>
        <w:lastRenderedPageBreak/>
        <w:t>омитьЗаказчика</w:t>
      </w:r>
      <w:r w:rsidRPr="009E10BB">
        <w:rPr>
          <w:rFonts w:ascii="Arial Black" w:hAnsi="Arial Black"/>
          <w:sz w:val="20"/>
          <w:szCs w:val="20"/>
        </w:rPr>
        <w:t>.</w:t>
      </w:r>
    </w:p>
    <w:p w:rsidR="00B4502F" w:rsidRPr="009E10BB" w:rsidRDefault="000A214C" w:rsidP="000C6DE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1.9.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Вслучаеесливтечениедесятирабочихднейпослепредставленияв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БанкнастоящегоСоглашенияиприлагаемогоТребованияпонезависящимот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БанкапричинамЗаказчикуневыплачиваетсясумма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ЗаказчикпередаетвЗАО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АКРАКредитРепортинг</w:t>
      </w:r>
      <w:r w:rsidRPr="009E10BB">
        <w:rPr>
          <w:rFonts w:ascii="Arial Black" w:hAnsi="Arial Black"/>
          <w:sz w:val="20"/>
          <w:szCs w:val="20"/>
        </w:rPr>
        <w:t>" (</w:t>
      </w:r>
      <w:r w:rsidRPr="009E10BB">
        <w:rPr>
          <w:rFonts w:ascii="Arial Black" w:hAnsi="Arial Black" w:cs="Calibri"/>
          <w:sz w:val="20"/>
          <w:szCs w:val="20"/>
        </w:rPr>
        <w:t>Кредитноебюро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сведенияоКомпаниивсвязис</w:t>
      </w:r>
      <w:r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="000C6DE2" w:rsidRPr="009E10BB">
        <w:rPr>
          <w:rFonts w:ascii="Arial Black" w:hAnsi="Arial Black" w:cs="Calibri"/>
          <w:sz w:val="20"/>
          <w:szCs w:val="20"/>
        </w:rPr>
        <w:t>неуплато</w:t>
      </w:r>
    </w:p>
    <w:p w:rsidR="000C6DE2" w:rsidRPr="009E10BB" w:rsidRDefault="000C6DE2" w:rsidP="000C6DE2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</w:p>
    <w:p w:rsidR="00B4502F" w:rsidRPr="009E10BB" w:rsidRDefault="000A214C" w:rsidP="00B4502F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2. </w:t>
      </w:r>
      <w:r w:rsidRPr="009E10BB">
        <w:rPr>
          <w:rFonts w:ascii="Arial Black" w:hAnsi="Arial Black" w:cs="Calibri"/>
          <w:b/>
          <w:sz w:val="20"/>
          <w:szCs w:val="20"/>
        </w:rPr>
        <w:t>Иныеусловия</w:t>
      </w:r>
    </w:p>
    <w:p w:rsidR="00FE75E6" w:rsidRPr="009E10BB" w:rsidRDefault="000A214C" w:rsidP="00FE75E6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НастоящееСоглашениеиТребованиеявляютсябезотзывными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вступаютвсилусмоментазаверенияКомпаниейидействуютдо</w:t>
      </w:r>
      <w:r w:rsidR="004300C2" w:rsidRPr="009E10BB">
        <w:rPr>
          <w:rFonts w:ascii="Arial Black" w:hAnsi="Arial Black" w:cs="Calibri"/>
          <w:sz w:val="20"/>
          <w:szCs w:val="20"/>
        </w:rPr>
        <w:t>двадцатого</w:t>
      </w:r>
      <w:r w:rsidRPr="009E10BB">
        <w:rPr>
          <w:rFonts w:ascii="Arial Black" w:hAnsi="Arial Black" w:cs="Calibri"/>
          <w:sz w:val="20"/>
          <w:szCs w:val="20"/>
        </w:rPr>
        <w:t>рабочегодня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следующего</w:t>
      </w:r>
      <w:r w:rsidR="004300C2" w:rsidRPr="009E10BB">
        <w:rPr>
          <w:rFonts w:ascii="Arial Black" w:hAnsi="Arial Black" w:cs="Calibri"/>
          <w:sz w:val="20"/>
          <w:szCs w:val="20"/>
        </w:rPr>
        <w:t>за</w:t>
      </w:r>
      <w:r w:rsidR="00FE75E6" w:rsidRPr="009E10BB">
        <w:rPr>
          <w:rFonts w:ascii="Arial Black" w:hAnsi="Arial Black" w:cs="Calibri"/>
          <w:sz w:val="20"/>
          <w:szCs w:val="20"/>
        </w:rPr>
        <w:t>последнимднемполноговыполнениявзятыхКомпаниейпозаключаемомудоговоруобязательств</w:t>
      </w:r>
      <w:r w:rsidR="00FE75E6" w:rsidRPr="009E10BB">
        <w:rPr>
          <w:rFonts w:ascii="Arial Black" w:hAnsi="Arial Black"/>
          <w:sz w:val="20"/>
          <w:szCs w:val="20"/>
        </w:rPr>
        <w:t xml:space="preserve">, </w:t>
      </w:r>
      <w:r w:rsidR="00FE75E6" w:rsidRPr="009E10BB">
        <w:rPr>
          <w:rFonts w:ascii="Arial Black" w:hAnsi="Arial Black" w:cs="Calibri"/>
          <w:sz w:val="20"/>
          <w:szCs w:val="20"/>
        </w:rPr>
        <w:t>включительно</w:t>
      </w:r>
      <w:r w:rsidR="00FE75E6"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ПредставивнастоящееСоглашениеиприлагаемоеТребованиевБанк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плательщик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2.2.1.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Заказчикподтверждает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чтоКомпаниядопустиланарушениедоговорныхобязательств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</w:t>
      </w:r>
    </w:p>
    <w:p w:rsidR="000A214C" w:rsidRPr="009E10BB" w:rsidDel="00A13215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GHEA Grapalat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Компанияподтверждает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чтонастоящееСоглашениеонеустойкеиприлагаемоеТребованиенадлежащимобразомподписаныуполномоченнымКомпаниейлицом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Споры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возникшиевсвязиснастоящимСоглашением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разрешаютсяпутемпереговоров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Вслучаенедостижениясогласияспорыразрешаютсявсудебномпорядке</w:t>
      </w:r>
      <w:r w:rsidRPr="009E10BB">
        <w:rPr>
          <w:rFonts w:ascii="Arial Black" w:hAnsi="Arial Black"/>
          <w:sz w:val="20"/>
          <w:szCs w:val="20"/>
        </w:rPr>
        <w:t>.</w:t>
      </w:r>
    </w:p>
    <w:p w:rsidR="000A214C" w:rsidRPr="009E10BB" w:rsidRDefault="000A214C" w:rsidP="000A214C">
      <w:pPr>
        <w:widowControl w:val="0"/>
        <w:spacing w:after="160"/>
        <w:ind w:firstLine="567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0"/>
        </w:rPr>
        <w:t>Адрес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банковскиереквизитыКомпании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0A214C" w:rsidRPr="009E10BB" w:rsidRDefault="000A214C" w:rsidP="000A214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0A214C" w:rsidRPr="009E10BB" w:rsidRDefault="000A214C" w:rsidP="000A214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адрескомпании</w:t>
      </w:r>
    </w:p>
    <w:p w:rsidR="000A214C" w:rsidRPr="009E10BB" w:rsidRDefault="000A214C" w:rsidP="000A214C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0A214C" w:rsidRPr="009E10BB" w:rsidRDefault="000A214C" w:rsidP="000A214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наименованиеобслуживающегокомпаниюбанка</w:t>
      </w:r>
    </w:p>
    <w:p w:rsidR="00B1025C" w:rsidRPr="009E10BB" w:rsidRDefault="00B1025C" w:rsidP="00B1025C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</w:p>
    <w:p w:rsidR="00BE2572" w:rsidRPr="009E10BB" w:rsidRDefault="00BE2572" w:rsidP="00BE2572">
      <w:pPr>
        <w:widowControl w:val="0"/>
        <w:spacing w:after="160"/>
        <w:jc w:val="center"/>
        <w:rPr>
          <w:rFonts w:ascii="Arial Black" w:hAnsi="Arial Black" w:cs="Sylfaen"/>
          <w:sz w:val="20"/>
          <w:szCs w:val="20"/>
        </w:rPr>
      </w:pPr>
    </w:p>
    <w:p w:rsidR="00BE2572" w:rsidRPr="009E10BB" w:rsidRDefault="00BE2572" w:rsidP="00BE2572">
      <w:pPr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t xml:space="preserve">*  </w:t>
      </w:r>
      <w:r w:rsidRPr="009E10BB">
        <w:rPr>
          <w:rFonts w:ascii="Arial Black" w:hAnsi="Arial Black" w:cs="Calibri"/>
          <w:i/>
          <w:sz w:val="20"/>
          <w:szCs w:val="20"/>
        </w:rPr>
        <w:t>ПлатежноетребованиезаполняетсясогласноустановленномунастоящимПриглашениемдокументу</w:t>
      </w:r>
      <w:r w:rsidRPr="009E10BB">
        <w:rPr>
          <w:rFonts w:ascii="Arial Black" w:hAnsi="Arial Black"/>
          <w:i/>
          <w:sz w:val="20"/>
          <w:szCs w:val="20"/>
        </w:rPr>
        <w:t xml:space="preserve"> "</w:t>
      </w:r>
      <w:r w:rsidRPr="009E10BB">
        <w:rPr>
          <w:rFonts w:ascii="Arial Black" w:hAnsi="Arial Black" w:cs="Calibri"/>
          <w:i/>
          <w:sz w:val="20"/>
          <w:szCs w:val="20"/>
        </w:rPr>
        <w:t>Обобязательныхреквизитахплатежноготребованияипорядкеегозаполнения</w:t>
      </w:r>
      <w:r w:rsidRPr="009E10BB">
        <w:rPr>
          <w:rFonts w:ascii="Arial Black" w:hAnsi="Arial Black"/>
          <w:i/>
          <w:sz w:val="20"/>
          <w:szCs w:val="20"/>
        </w:rPr>
        <w:t>".</w:t>
      </w:r>
    </w:p>
    <w:p w:rsidR="00BE2572" w:rsidRPr="009E10BB" w:rsidRDefault="00BE2572" w:rsidP="00BE2572">
      <w:pPr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Sylfaen"/>
          <w:sz w:val="20"/>
          <w:szCs w:val="20"/>
        </w:rPr>
        <w:br w:type="page"/>
      </w:r>
    </w:p>
    <w:tbl>
      <w:tblPr>
        <w:tblpPr w:leftFromText="180" w:rightFromText="180" w:vertAnchor="page" w:horzAnchor="margin" w:tblpXSpec="center" w:tblpY="1577"/>
        <w:tblW w:w="10980" w:type="dxa"/>
        <w:tblLook w:val="0000"/>
      </w:tblPr>
      <w:tblGrid>
        <w:gridCol w:w="6753"/>
        <w:gridCol w:w="6695"/>
      </w:tblGrid>
      <w:tr w:rsidR="00E8671A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3402"/>
              </w:tabs>
              <w:spacing w:after="160"/>
              <w:ind w:left="360"/>
              <w:rPr>
                <w:rFonts w:ascii="Arial Black" w:hAnsi="Arial Black" w:cs="Sylfaen"/>
                <w:b/>
                <w:bCs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lastRenderedPageBreak/>
              <w:t>1.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  <w:lang w:val="en-US"/>
              </w:rPr>
              <w:t>*</w:t>
            </w:r>
          </w:p>
        </w:tc>
      </w:tr>
      <w:tr w:rsidR="00E8671A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</w:t>
            </w:r>
          </w:p>
        </w:tc>
      </w:tr>
      <w:tr w:rsidR="00E8671A" w:rsidRPr="009E10BB" w:rsidTr="0003670A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3390"/>
              </w:tabs>
              <w:spacing w:after="160"/>
              <w:ind w:left="322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Датапредставления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E8671A" w:rsidRPr="009E10BB" w:rsidTr="0003670A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Компания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E8671A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ОбслуживающаяплательщикаФинансоваяорганизация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E8671A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Номерсчетаплательщика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E8671A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УННплательщика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НЗОУплательщика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</w:tc>
      </w:tr>
      <w:tr w:rsidR="0049404C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6E272F" w:rsidRPr="009E10BB" w:rsidRDefault="0049404C" w:rsidP="006E272F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Calibri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b/>
              </w:rPr>
              <w:t>9.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Наименование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илиимя</w:t>
            </w:r>
            <w:r w:rsidRPr="009E10BB">
              <w:rPr>
                <w:rFonts w:ascii="Arial Black" w:hAnsi="Arial Black" w:cs="Arial"/>
                <w:b/>
              </w:rPr>
              <w:t xml:space="preserve">, </w:t>
            </w:r>
            <w:r w:rsidRPr="009E10BB">
              <w:rPr>
                <w:rFonts w:ascii="Arial Black" w:hAnsi="Arial Black" w:cs="Calibri"/>
                <w:b/>
              </w:rPr>
              <w:t>фамилиябенефициара</w:t>
            </w:r>
            <w:r w:rsidRPr="009E10BB">
              <w:rPr>
                <w:rFonts w:ascii="Arial Black" w:hAnsi="Arial Black" w:cs="Arial"/>
                <w:b/>
              </w:rPr>
              <w:t>:</w:t>
            </w:r>
          </w:p>
          <w:p w:rsidR="0049404C" w:rsidRPr="009E10BB" w:rsidRDefault="006E272F" w:rsidP="00080D94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М</w:t>
            </w:r>
            <w:r w:rsidR="00510B0B" w:rsidRPr="009E10BB">
              <w:rPr>
                <w:rFonts w:ascii="Arial Black" w:hAnsi="Arial Black" w:cs="Calibri"/>
                <w:b/>
                <w:sz w:val="20"/>
                <w:szCs w:val="20"/>
              </w:rPr>
              <w:t>е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цаморская община« Благоустройство Мецамора</w:t>
            </w:r>
            <w:r w:rsidR="0049404C" w:rsidRPr="009E10BB">
              <w:rPr>
                <w:rFonts w:ascii="Arial Black" w:hAnsi="Arial Black" w:cs="Arial Armenian"/>
                <w:b/>
                <w:sz w:val="20"/>
                <w:szCs w:val="20"/>
              </w:rPr>
              <w:t>»</w:t>
            </w:r>
          </w:p>
        </w:tc>
      </w:tr>
      <w:tr w:rsidR="0049404C" w:rsidRPr="009E10BB" w:rsidTr="0003670A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49404C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10.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НЗОУбенефициара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незаполняется</w:t>
            </w:r>
            <w:r w:rsidRPr="009E10BB">
              <w:rPr>
                <w:rFonts w:ascii="Arial Black" w:hAnsi="Arial Black" w:cs="Arial"/>
                <w:b/>
              </w:rPr>
              <w:t>)</w:t>
            </w:r>
          </w:p>
        </w:tc>
      </w:tr>
      <w:tr w:rsidR="0049404C" w:rsidRPr="009E10BB" w:rsidTr="0003670A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7C2E9C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</w:rPr>
            </w:pPr>
            <w:r w:rsidRPr="009E10BB">
              <w:rPr>
                <w:rFonts w:ascii="Arial Black" w:hAnsi="Arial Black" w:cs="Arial"/>
                <w:b/>
              </w:rPr>
              <w:t>11.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УННбенефициара</w:t>
            </w:r>
            <w:r w:rsidRPr="009E10BB">
              <w:rPr>
                <w:rFonts w:ascii="Arial Black" w:hAnsi="Arial Black" w:cs="Arial"/>
                <w:b/>
              </w:rPr>
              <w:t>:</w:t>
            </w:r>
            <w:r w:rsidR="007C2E9C" w:rsidRPr="009E10BB">
              <w:rPr>
                <w:rFonts w:ascii="Arial Black" w:hAnsi="Arial Black"/>
                <w:b/>
                <w:sz w:val="22"/>
                <w:szCs w:val="20"/>
              </w:rPr>
              <w:t>04414574</w:t>
            </w:r>
          </w:p>
        </w:tc>
      </w:tr>
      <w:tr w:rsidR="0049404C" w:rsidRPr="009E10BB" w:rsidTr="0003670A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49404C">
            <w:pPr>
              <w:pStyle w:val="HTML"/>
              <w:shd w:val="clear" w:color="auto" w:fill="F8F9FA"/>
              <w:spacing w:line="540" w:lineRule="atLeast"/>
              <w:rPr>
                <w:rFonts w:ascii="Arial Black" w:hAnsi="Arial Black" w:cs="Arial"/>
                <w:b/>
                <w:color w:val="202124"/>
                <w:sz w:val="42"/>
                <w:szCs w:val="42"/>
              </w:rPr>
            </w:pPr>
            <w:r w:rsidRPr="009E10BB">
              <w:rPr>
                <w:rFonts w:ascii="Arial Black" w:hAnsi="Arial Black" w:cs="Arial"/>
                <w:b/>
              </w:rPr>
              <w:t>12.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ОбслуживающаябенефициараФинансоваяорганизация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банк</w:t>
            </w:r>
            <w:r w:rsidRPr="009E10BB">
              <w:rPr>
                <w:rFonts w:ascii="Arial Black" w:hAnsi="Arial Black" w:cs="Arial"/>
                <w:b/>
              </w:rPr>
              <w:t>):</w:t>
            </w:r>
            <w:r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>"</w:t>
            </w:r>
            <w:r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КонверсБанк</w:t>
            </w:r>
            <w:r w:rsidRPr="009E10BB">
              <w:rPr>
                <w:rFonts w:ascii="Arial Black" w:hAnsi="Arial Black"/>
                <w:b/>
                <w:color w:val="202124"/>
                <w:sz w:val="24"/>
                <w:szCs w:val="24"/>
                <w:lang w:eastAsia="en-US"/>
              </w:rPr>
              <w:t xml:space="preserve">"  </w:t>
            </w:r>
            <w:r w:rsidRPr="009E10BB">
              <w:rPr>
                <w:rFonts w:ascii="Arial Black" w:hAnsi="Arial Black" w:cs="Calibri"/>
                <w:b/>
                <w:color w:val="202124"/>
                <w:sz w:val="24"/>
                <w:szCs w:val="24"/>
                <w:lang w:eastAsia="en-US"/>
              </w:rPr>
              <w:t>ЗАО</w:t>
            </w:r>
          </w:p>
        </w:tc>
      </w:tr>
      <w:tr w:rsidR="0049404C" w:rsidRPr="009E10BB" w:rsidTr="0003670A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9404C" w:rsidRPr="009E10BB" w:rsidRDefault="0049404C" w:rsidP="00E80A48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 w:cs="Arial"/>
                <w:b/>
                <w:lang w:val="hy-AM"/>
              </w:rPr>
            </w:pPr>
            <w:r w:rsidRPr="009E10BB">
              <w:rPr>
                <w:rFonts w:ascii="Arial Black" w:hAnsi="Arial Black" w:cs="Arial"/>
                <w:b/>
              </w:rPr>
              <w:t>13.</w:t>
            </w:r>
            <w:r w:rsidRPr="009E10BB">
              <w:rPr>
                <w:rFonts w:ascii="Arial Black" w:hAnsi="Arial Black" w:cs="Arial"/>
                <w:b/>
              </w:rPr>
              <w:tab/>
            </w:r>
            <w:r w:rsidRPr="009E10BB">
              <w:rPr>
                <w:rFonts w:ascii="Arial Black" w:hAnsi="Arial Black" w:cs="Calibri"/>
                <w:b/>
              </w:rPr>
              <w:t>Номерсчетабенефициара</w:t>
            </w:r>
            <w:r w:rsidRPr="009E10BB">
              <w:rPr>
                <w:rFonts w:ascii="Arial Black" w:hAnsi="Arial Black" w:cs="Arial"/>
                <w:b/>
              </w:rPr>
              <w:t xml:space="preserve"> (</w:t>
            </w:r>
            <w:r w:rsidRPr="009E10BB">
              <w:rPr>
                <w:rFonts w:ascii="Arial Black" w:hAnsi="Arial Black" w:cs="Calibri"/>
                <w:b/>
              </w:rPr>
              <w:t>сч</w:t>
            </w:r>
            <w:r w:rsidRPr="009E10BB">
              <w:rPr>
                <w:rFonts w:ascii="Arial Black" w:hAnsi="Arial Black" w:cs="Arial"/>
                <w:b/>
              </w:rPr>
              <w:t>.№)</w:t>
            </w:r>
            <w:r w:rsidR="0043769A" w:rsidRPr="009E10BB">
              <w:rPr>
                <w:rFonts w:ascii="Arial Black" w:hAnsi="Arial Black" w:cs="Arial"/>
                <w:b/>
                <w:sz w:val="20"/>
                <w:szCs w:val="20"/>
                <w:lang w:val="en-US"/>
              </w:rPr>
              <w:t>1930045641030100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предусмотренадлячастичногоакцептауказаннойсуммы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которыйнеприменяется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прописьюипокоду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</w:p>
        </w:tc>
      </w:tr>
      <w:tr w:rsidR="00E8671A" w:rsidRPr="009E10BB" w:rsidTr="0003670A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Цельсделки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):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дляобеспеченияквалификациидоговора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E8671A" w:rsidRPr="009E10BB" w:rsidTr="0003670A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18.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Основаниядлясовершенияплатежа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>: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втомчислесоглашениеонеустойке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ихномера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покоторомупроизводитсявзыскание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):</w:t>
            </w:r>
            <w:r w:rsidR="00830E50" w:rsidRPr="009E10BB">
              <w:rPr>
                <w:rFonts w:ascii="Arial" w:hAnsi="Arial" w:cs="Arial"/>
                <w:sz w:val="20"/>
                <w:szCs w:val="20"/>
              </w:rPr>
              <w:t>ՀՀԱՄՄԲԳՀԱՊՁԲ</w:t>
            </w:r>
            <w:r w:rsidR="00830E50" w:rsidRPr="009E10BB">
              <w:rPr>
                <w:rFonts w:ascii="Arial Black" w:hAnsi="Arial Black"/>
                <w:sz w:val="20"/>
                <w:szCs w:val="20"/>
              </w:rPr>
              <w:t xml:space="preserve"> 22/1</w:t>
            </w:r>
          </w:p>
        </w:tc>
      </w:tr>
      <w:tr w:rsidR="00E8671A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Условияоплаты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>: &lt;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>&gt;</w:t>
            </w:r>
          </w:p>
        </w:tc>
      </w:tr>
      <w:tr w:rsidR="00E8671A" w:rsidRPr="009E10BB" w:rsidTr="0003670A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5"/>
              </w:tabs>
              <w:spacing w:after="160"/>
              <w:ind w:left="360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20.</w:t>
            </w: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Количествоприлагаемыхстраниц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---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страниц</w:t>
            </w:r>
          </w:p>
        </w:tc>
      </w:tr>
      <w:tr w:rsidR="00E8671A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851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Подписибенефициара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tabs>
                <w:tab w:val="left" w:pos="454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71A" w:rsidRPr="009E10BB" w:rsidRDefault="00E8671A" w:rsidP="0003670A">
            <w:pPr>
              <w:widowControl w:val="0"/>
              <w:tabs>
                <w:tab w:val="left" w:pos="905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 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Подписиплательщика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: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Tahoma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tabs>
                <w:tab w:val="left" w:pos="4539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  <w:tr w:rsidR="00E8671A" w:rsidRPr="009E10BB" w:rsidTr="0003670A">
        <w:trPr>
          <w:trHeight w:val="2194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Обслуживающаябенефициарафинансоваяорганизация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ind w:left="3828" w:right="13"/>
              <w:jc w:val="both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Обслуживающаяплательщикафинансоваяорганизация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Tahoma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jc w:val="right"/>
              <w:rPr>
                <w:rFonts w:ascii="Arial Black" w:hAnsi="Arial Black" w:cs="Tahoma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/____________________/</w:t>
            </w:r>
          </w:p>
          <w:p w:rsidR="00E8671A" w:rsidRPr="009E10BB" w:rsidRDefault="00E8671A" w:rsidP="0003670A">
            <w:pPr>
              <w:widowControl w:val="0"/>
              <w:spacing w:after="160"/>
              <w:ind w:right="983"/>
              <w:jc w:val="right"/>
              <w:rPr>
                <w:rFonts w:ascii="Arial Black" w:hAnsi="Arial Black" w:cs="Sylfaen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>/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Arial"/>
                <w:sz w:val="20"/>
                <w:szCs w:val="20"/>
              </w:rPr>
            </w:pPr>
          </w:p>
        </w:tc>
      </w:tr>
      <w:tr w:rsidR="00E8671A" w:rsidRPr="009E10BB" w:rsidTr="0003670A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4678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ind w:right="155"/>
              <w:jc w:val="right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"___" ___ 20___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71A" w:rsidRPr="009E10BB" w:rsidRDefault="00E8671A" w:rsidP="0003670A">
            <w:pPr>
              <w:widowControl w:val="0"/>
              <w:tabs>
                <w:tab w:val="left" w:pos="4554"/>
              </w:tabs>
              <w:spacing w:after="160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Pr="009E10BB">
              <w:rPr>
                <w:rFonts w:ascii="Arial Black" w:hAnsi="Arial Black"/>
                <w:sz w:val="20"/>
                <w:szCs w:val="20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  <w:p w:rsidR="00E8671A" w:rsidRPr="009E10BB" w:rsidRDefault="00E8671A" w:rsidP="0003670A">
            <w:pPr>
              <w:widowControl w:val="0"/>
              <w:spacing w:after="160"/>
              <w:rPr>
                <w:rFonts w:ascii="Arial Black" w:hAnsi="Arial Black"/>
                <w:sz w:val="20"/>
                <w:szCs w:val="20"/>
              </w:rPr>
            </w:pPr>
          </w:p>
          <w:p w:rsidR="00E8671A" w:rsidRPr="009E10BB" w:rsidRDefault="00E8671A" w:rsidP="0003670A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вДатаисполнения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>: "___" ___ 20___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E8671A" w:rsidRPr="009E10BB" w:rsidRDefault="00E8671A" w:rsidP="00E8671A">
      <w:pPr>
        <w:widowControl w:val="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_______________________________________</w:t>
      </w:r>
    </w:p>
    <w:p w:rsidR="00E8671A" w:rsidRPr="009E10BB" w:rsidRDefault="00E8671A" w:rsidP="00E8671A">
      <w:pPr>
        <w:widowControl w:val="0"/>
        <w:spacing w:after="160"/>
        <w:ind w:right="4250"/>
        <w:jc w:val="center"/>
        <w:rPr>
          <w:rFonts w:ascii="Arial Black" w:hAnsi="Arial Black"/>
          <w:sz w:val="20"/>
          <w:szCs w:val="20"/>
          <w:vertAlign w:val="superscript"/>
        </w:rPr>
      </w:pPr>
      <w:r w:rsidRPr="009E10BB">
        <w:rPr>
          <w:rFonts w:ascii="Arial Black" w:hAnsi="Arial Black" w:cs="Calibri"/>
          <w:sz w:val="20"/>
          <w:szCs w:val="20"/>
          <w:vertAlign w:val="superscript"/>
        </w:rPr>
        <w:t>банковскийсчеткомпании</w:t>
      </w: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6276B6" w:rsidRPr="009E10BB" w:rsidRDefault="006276B6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E8671A" w:rsidRPr="009E10BB" w:rsidRDefault="00E8671A" w:rsidP="00E8671A">
      <w:pPr>
        <w:widowControl w:val="0"/>
        <w:spacing w:after="160"/>
        <w:ind w:right="565"/>
        <w:rPr>
          <w:rFonts w:ascii="Arial Black" w:hAnsi="Arial Black"/>
          <w:b/>
          <w:sz w:val="20"/>
          <w:szCs w:val="20"/>
        </w:rPr>
      </w:pPr>
    </w:p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Обязательныереквизитыплатежноготребования</w:t>
      </w:r>
      <w:r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ируководствопоегозаполнению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938"/>
        <w:gridCol w:w="2050"/>
        <w:gridCol w:w="3350"/>
        <w:gridCol w:w="2640"/>
      </w:tblGrid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Реквизитыдокумента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Платежноетребование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"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Наличиеуказанногополя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/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реквизитавдокументе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Требованиеозаполненииреквизита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всвязиспроцессомзакупки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Сторона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,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заполняющаяреквизит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бенефициарилиплательщик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всвязиспроцессомзакупки</w:t>
            </w:r>
            <w:r w:rsidRPr="009E10BB">
              <w:rPr>
                <w:rFonts w:ascii="Arial Black" w:hAnsi="Arial Black"/>
                <w:b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/>
                <w:b/>
                <w:sz w:val="20"/>
                <w:szCs w:val="20"/>
              </w:rPr>
              <w:t>5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надокументезаранеезаполнено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Платежноетребование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номерплатежноготребования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заполняетсябенефициаромприпредставленииплатежноготребованиявбанкплательщика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датапредставления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заполняетсябенефициаромвденьпредставленияплатежноготребованиявбанкплательщика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Наименованиеилиимя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заполняетсяимялица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сосчетакоторогодолжнабытьвзысканауказаннаявТребованиисумма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еслионявляетсяфизическимлицом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еслионявляетсяюридическимлицом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Принеобходимостиуказываютсятакжеиныеданные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обслуживающейплательщика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номерсчетаплательщика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заполняетсяномербанковскогосчетаплательщикавобслуживающейегофинансовойорганизации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скоторогодолжнабытьвзысканауказаннаявТребованиисумма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заполняетсявустановленныхнормативнымиправовымиактамиРеспубликиАрменияслучаях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когдаплательщикявляетсясостоящимнаучетеналогоплательщиком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заполняетсявустановленныхнормативнымиправовымиактамиРеспубликиАрменияслучаях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когдаплательщикявляетсяфизическимлицом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илиимя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фамилиябенефициара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заполняетсянаименованиелица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являющегосябенефициаром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получателемплатежа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Принеобходимостиуказываютсятакжеиныеданные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НЗОУбенефициара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незаполняетсявпроцессев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связисзакупками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незаполняется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заполняетсявустановленныхнормативнымиправовымиактамиРеспубликиАрменияслучаях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когдабенефициарявляетсясостоящимнаучетеналогоплательщиком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номерсчетабенефициара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заполняетсяномербанковского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казначейского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счетабенефициара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накоторыйдолжныбытьпереведенывзысканныесплательщикасредства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подлежащаяуплатебенефициару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акцептованнаясумма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цифрамиипрописью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предусмотренадлячастичногоакцептауказаннойсуммы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которыйнеприменяетсявсвязисзакупками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незаполняетсяинеприменяется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валюта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прописьюипокоду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заполняетсяплательщиком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цельсделки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Вобязательномпорядкезап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олняютсяслова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дляобеспеченияисполнениядоговора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заранеезаполняется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бенефициаром</w:t>
            </w:r>
            <w:r w:rsidRPr="009E10BB">
              <w:rPr>
                <w:rFonts w:ascii="Arial Black" w:hAnsi="Arial Black" w:cs="Arial Armenian"/>
                <w:sz w:val="20"/>
                <w:szCs w:val="20"/>
              </w:rPr>
              <w:t>—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поприглашению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основаниядлясовершенияплатежа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заполняютсяданныедокумента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являющегосяоснованиемдлявзысканияиуплатыбенефициарууказаннойвТребованиисуммы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наоснованиикоторыхбенефициарпредставляетПлатежноетребованиевобслуживающийплательщикаБанкзаполняетсяномердоговора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являющегосяоснованиемдляпредставленияТребования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кодпроцедурызакупки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всоответствииссоглашениемонеустойке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Del="0010680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условияоплаты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заполняютсяслова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чтоозначает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чтоподписавТребование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плательщикзаранеедаетсвоесогласиенавзысканиесегосчетауказаннойсуммы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заранеезаполняетсябенефициаром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количествоприлагаемыхстраниц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заполняетсяколичествостраницприлагаемыхкТребованиюдокументов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которыедолжныбытьпредоставленыплательщику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банкуплательщика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Еслизаполненополе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Основаниядлясовершенияплатежа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тонастоящиеданныеобязат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ельнозаполняются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заполняетсябенефициаром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настоящееполезаполняетсяприпредставленииплательщикомТребования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ПриэтомесливполеУсловияоплатыуказано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"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акцептованныйплатеж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топлательщикподписаниемзаранеедаетсвоесогласиенавзысканиесегосчетауказаннойсуммы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ВслучаепредставленияплательщикомТребованияэлектроннымспособомвэтомполепроставляетсяэлектроннаяподписьплательщика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подписываетсяплательщикомили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проставляетсяэлектроннаяподписьплательщика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21.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приналичиипечати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когдаплательщикпредставляетТребованиевбумажнойформе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скрепляетсяпечатьюплательщика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припредставлениивбумажнойформе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заполняетсяприпредставлениивбанк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подписываетсябенефициаром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22.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печатьбенефициара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: 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приналичиипечати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скрепляетсяпечатьюбенефициара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припредставлениивбанквбумажнойформе</w:t>
            </w: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подписьсотрудникаобслуживающейплательщикафинансовойорганизации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вслучаееслиПлатежноетребованиепредставленовобслуживающуюплательщикафинансовуюорганизациювбумажнойформе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штампобслуживающейплательщикафинансовойорганизации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вслучаееслиПлатежноетребованиепредставленовобслуживающуюплательщикафинансовуюорганизациювбумажнойформе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23.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минутаисполненияфинансовойорганизацией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обслуживающейплательщикафинансовойорганизацией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филиалом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вобязательномпорядкеуказываетсядата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минутаисполненияТребования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а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подписьсотрудникафинансовойорганизации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),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обслуживающейбенефициара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заполняетсяприпредставленииПлатежноготребованиявобслуживающуюбенефициарафинансовуюорганизацию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гдеподписьсотрудникапроставляетсянапредставленноевбумажнойформеТребование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б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штампобслуживающейбенефициарафинансовойорганизации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филиала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заполняетсяприпредставленииПлатежноготребованияпоследней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вобслуживающуюбенефициарафинансовуюорганизацию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гдештамппроставляетсянапредставленноевбумажнойформеТребование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FF3DE9" w:rsidRPr="009E10BB" w:rsidTr="00DE2AE3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24.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обслуживающейбенефициарафинансовойорганизациейв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обязательномпорядкеуказываетсядата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время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минутаисполненияТребования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необязательно</w:t>
            </w:r>
          </w:p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заполняетсяприпредставленииПлатежноготребованияпоследней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</w:t>
            </w:r>
            <w:r w:rsidRPr="009E10BB">
              <w:rPr>
                <w:rFonts w:ascii="Arial Black" w:hAnsi="Arial Black"/>
                <w:sz w:val="20"/>
                <w:szCs w:val="20"/>
              </w:rPr>
              <w:lastRenderedPageBreak/>
              <w:t>[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вобслуживающуюбенефициарафинансовуюорганизацию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],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гденастоящиеданныеразмещаютсянапредставленноевбумажнойформеТребование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72" w:rsidRPr="009E10BB" w:rsidRDefault="00BE2572" w:rsidP="00DE2AE3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BE2572" w:rsidRPr="009E10BB" w:rsidRDefault="00BE2572" w:rsidP="00BE2572">
      <w:pPr>
        <w:widowControl w:val="0"/>
        <w:spacing w:after="160"/>
        <w:ind w:left="567" w:right="565"/>
        <w:jc w:val="center"/>
        <w:rPr>
          <w:rFonts w:ascii="Arial Black" w:hAnsi="Arial Black"/>
          <w:b/>
          <w:sz w:val="20"/>
          <w:szCs w:val="20"/>
        </w:rPr>
      </w:pPr>
    </w:p>
    <w:p w:rsidR="00B4502F" w:rsidRPr="009E10BB" w:rsidRDefault="00B4502F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E8671A" w:rsidRPr="009E10BB" w:rsidRDefault="00E8671A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E8671A" w:rsidRPr="009E10BB" w:rsidRDefault="00E8671A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E8671A" w:rsidRPr="009E10BB" w:rsidRDefault="00E8671A" w:rsidP="00D01D39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</w:p>
    <w:p w:rsidR="00B4502F" w:rsidRPr="009E10BB" w:rsidRDefault="00B4502F" w:rsidP="00B46D58">
      <w:pPr>
        <w:pStyle w:val="31"/>
        <w:widowControl w:val="0"/>
        <w:spacing w:after="160" w:line="240" w:lineRule="auto"/>
        <w:jc w:val="right"/>
        <w:rPr>
          <w:rFonts w:ascii="Arial Black" w:hAnsi="Arial Black"/>
          <w:b/>
        </w:rPr>
      </w:pPr>
    </w:p>
    <w:p w:rsidR="00071D1C" w:rsidRPr="009E10BB" w:rsidRDefault="00B2572B" w:rsidP="00B46D58">
      <w:pPr>
        <w:pStyle w:val="31"/>
        <w:widowControl w:val="0"/>
        <w:spacing w:after="160" w:line="240" w:lineRule="auto"/>
        <w:jc w:val="right"/>
        <w:rPr>
          <w:rFonts w:ascii="Arial Black" w:hAnsi="Arial Black" w:cs="Sylfaen"/>
          <w:b/>
        </w:rPr>
      </w:pPr>
      <w:r w:rsidRPr="009E10BB">
        <w:rPr>
          <w:rFonts w:ascii="Arial Black" w:hAnsi="Arial Black" w:cs="Calibri"/>
          <w:b/>
        </w:rPr>
        <w:t>Приложение</w:t>
      </w:r>
      <w:r w:rsidRPr="009E10BB">
        <w:rPr>
          <w:rFonts w:ascii="Arial Black" w:hAnsi="Arial Black" w:cs="Arial"/>
          <w:b/>
        </w:rPr>
        <w:t>№</w:t>
      </w:r>
      <w:r w:rsidR="004A51CE" w:rsidRPr="009E10BB">
        <w:rPr>
          <w:rFonts w:ascii="Arial Black" w:hAnsi="Arial Black"/>
          <w:b/>
        </w:rPr>
        <w:t>6</w:t>
      </w:r>
    </w:p>
    <w:p w:rsidR="00071D1C" w:rsidRPr="009E10BB" w:rsidRDefault="00071D1C" w:rsidP="00B46D58">
      <w:pPr>
        <w:pStyle w:val="31"/>
        <w:widowControl w:val="0"/>
        <w:spacing w:after="160" w:line="240" w:lineRule="auto"/>
        <w:jc w:val="right"/>
        <w:rPr>
          <w:rFonts w:ascii="Arial Black" w:hAnsi="Arial Black" w:cs="Sylfaen"/>
          <w:b/>
        </w:rPr>
      </w:pPr>
      <w:r w:rsidRPr="009E10BB">
        <w:rPr>
          <w:rFonts w:ascii="Arial Black" w:hAnsi="Arial Black" w:cs="Calibri"/>
          <w:b/>
        </w:rPr>
        <w:t>кПриглашениюнаэлектронныйаукцион</w:t>
      </w:r>
      <w:r w:rsidR="008D352C" w:rsidRPr="009E10BB">
        <w:rPr>
          <w:rFonts w:ascii="Arial Black" w:hAnsi="Arial Black" w:cs="Sylfaen"/>
          <w:b/>
        </w:rPr>
        <w:br/>
      </w:r>
      <w:r w:rsidRPr="009E10BB">
        <w:rPr>
          <w:rFonts w:ascii="Arial Black" w:hAnsi="Arial Black" w:cs="Calibri"/>
          <w:b/>
        </w:rPr>
        <w:t>подкодом</w:t>
      </w:r>
      <w:r w:rsidR="007C2E9C" w:rsidRPr="009E10BB">
        <w:rPr>
          <w:rFonts w:ascii="Arial" w:hAnsi="Arial" w:cs="Arial"/>
          <w:b/>
          <w:i/>
          <w:lang w:val="af-ZA"/>
        </w:rPr>
        <w:t>ԱՄՄԲԳՀԱՊՁԲ</w:t>
      </w:r>
      <w:r w:rsidR="007C2E9C" w:rsidRPr="009E10BB">
        <w:rPr>
          <w:rFonts w:ascii="Arial Black" w:hAnsi="Arial Black"/>
          <w:b/>
          <w:i/>
          <w:lang w:val="af-ZA"/>
        </w:rPr>
        <w:t xml:space="preserve">-22/1      </w:t>
      </w:r>
    </w:p>
    <w:p w:rsidR="008D352C" w:rsidRPr="009E10BB" w:rsidRDefault="008D352C" w:rsidP="00B46D58">
      <w:pPr>
        <w:widowControl w:val="0"/>
        <w:spacing w:after="160"/>
        <w:ind w:left="-142" w:firstLine="142"/>
        <w:jc w:val="center"/>
        <w:rPr>
          <w:rFonts w:ascii="Arial Black" w:hAnsi="Arial Black"/>
          <w:i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ДОГОВОР</w:t>
      </w: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 w:cs="Times Armenian"/>
          <w:b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ПОСТАВК</w:t>
      </w:r>
      <w:r w:rsidR="00F15CED" w:rsidRPr="009E10BB">
        <w:rPr>
          <w:rFonts w:ascii="Arial Black" w:hAnsi="Arial Black" w:cs="Calibri"/>
          <w:b/>
          <w:sz w:val="20"/>
          <w:szCs w:val="20"/>
        </w:rPr>
        <w:t>ИТОВАРАДЛЯНУЖДГОСУДАРСТВА</w:t>
      </w: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/>
          <w:b/>
          <w:sz w:val="20"/>
          <w:szCs w:val="20"/>
          <w:u w:val="single"/>
        </w:rPr>
      </w:pPr>
      <w:r w:rsidRPr="009E10BB">
        <w:rPr>
          <w:rFonts w:ascii="Arial Black" w:hAnsi="Arial Black" w:cs="Arial"/>
          <w:b/>
          <w:sz w:val="20"/>
          <w:szCs w:val="20"/>
        </w:rPr>
        <w:t>№</w:t>
      </w:r>
      <w:r w:rsidRPr="009E10BB">
        <w:rPr>
          <w:rFonts w:ascii="Arial Black" w:hAnsi="Arial Black"/>
          <w:b/>
          <w:sz w:val="20"/>
          <w:szCs w:val="20"/>
        </w:rPr>
        <w:t xml:space="preserve"> ____________________</w:t>
      </w:r>
    </w:p>
    <w:tbl>
      <w:tblPr>
        <w:tblStyle w:val="a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F15CED" w:rsidRPr="009E10BB" w:rsidTr="00F15CED">
        <w:tc>
          <w:tcPr>
            <w:tcW w:w="4643" w:type="dxa"/>
          </w:tcPr>
          <w:p w:rsidR="00F15CED" w:rsidRPr="009E10BB" w:rsidRDefault="00F83E0A" w:rsidP="00B46D58">
            <w:pPr>
              <w:widowControl w:val="0"/>
              <w:spacing w:after="160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="00F15CED"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</w:p>
        </w:tc>
        <w:tc>
          <w:tcPr>
            <w:tcW w:w="4643" w:type="dxa"/>
          </w:tcPr>
          <w:p w:rsidR="00F15CED" w:rsidRPr="009E10BB" w:rsidRDefault="00F15CED" w:rsidP="00B46D58">
            <w:pPr>
              <w:widowControl w:val="0"/>
              <w:spacing w:after="160"/>
              <w:jc w:val="right"/>
              <w:rPr>
                <w:rFonts w:ascii="Arial Black" w:hAnsi="Arial Black" w:cs="Sylfaen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"</w:t>
            </w:r>
            <w:r w:rsidR="00F83E0A"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" </w:t>
            </w:r>
            <w:r w:rsidR="00F83E0A"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/>
                <w:sz w:val="20"/>
                <w:szCs w:val="20"/>
              </w:rPr>
              <w:t>20</w:t>
            </w:r>
            <w:r w:rsidR="00F83E0A" w:rsidRPr="009E10BB">
              <w:rPr>
                <w:rFonts w:ascii="Arial Black" w:hAnsi="Arial Black"/>
                <w:sz w:val="20"/>
                <w:szCs w:val="20"/>
                <w:lang w:val="en-US"/>
              </w:rPr>
              <w:tab/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071D1C" w:rsidRPr="009E10BB" w:rsidRDefault="006B3AE3" w:rsidP="00B46D58">
      <w:pPr>
        <w:widowControl w:val="0"/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 xml:space="preserve">_____________, </w:t>
      </w:r>
      <w:r w:rsidRPr="009E10BB">
        <w:rPr>
          <w:rFonts w:ascii="Arial Black" w:hAnsi="Arial Black" w:cs="Calibri"/>
          <w:sz w:val="20"/>
          <w:szCs w:val="20"/>
        </w:rPr>
        <w:t>влице</w:t>
      </w:r>
      <w:r w:rsidRPr="009E10BB">
        <w:rPr>
          <w:rFonts w:ascii="Arial Black" w:hAnsi="Arial Black"/>
          <w:sz w:val="20"/>
          <w:szCs w:val="20"/>
        </w:rPr>
        <w:t xml:space="preserve"> _______________________, </w:t>
      </w:r>
      <w:r w:rsidRPr="009E10BB">
        <w:rPr>
          <w:rFonts w:ascii="Arial Black" w:hAnsi="Arial Black" w:cs="Calibri"/>
          <w:sz w:val="20"/>
          <w:szCs w:val="20"/>
        </w:rPr>
        <w:t>действующегонаоснованииустава</w:t>
      </w:r>
      <w:r w:rsidRPr="009E10BB">
        <w:rPr>
          <w:rFonts w:ascii="Arial Black" w:hAnsi="Arial Black"/>
          <w:sz w:val="20"/>
          <w:szCs w:val="20"/>
        </w:rPr>
        <w:t xml:space="preserve"> _____________, 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соднойстороны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__________________, </w:t>
      </w:r>
      <w:r w:rsidRPr="009E10BB">
        <w:rPr>
          <w:rFonts w:ascii="Arial Black" w:hAnsi="Arial Black" w:cs="Calibri"/>
          <w:sz w:val="20"/>
          <w:szCs w:val="20"/>
        </w:rPr>
        <w:t>влицедиректора</w:t>
      </w:r>
      <w:r w:rsidRPr="009E10BB">
        <w:rPr>
          <w:rFonts w:ascii="Arial Black" w:hAnsi="Arial Black"/>
          <w:sz w:val="20"/>
          <w:szCs w:val="20"/>
        </w:rPr>
        <w:t xml:space="preserve">_____________________, </w:t>
      </w:r>
      <w:r w:rsidRPr="009E10BB">
        <w:rPr>
          <w:rFonts w:ascii="Arial Black" w:hAnsi="Arial Black" w:cs="Calibri"/>
          <w:sz w:val="20"/>
          <w:szCs w:val="20"/>
        </w:rPr>
        <w:t>действующегонаоснованииустава</w:t>
      </w:r>
      <w:r w:rsidRPr="009E10BB">
        <w:rPr>
          <w:rFonts w:ascii="Arial Black" w:hAnsi="Arial Black"/>
          <w:sz w:val="20"/>
          <w:szCs w:val="20"/>
        </w:rPr>
        <w:t xml:space="preserve"> ________________________, 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", </w:t>
      </w:r>
      <w:r w:rsidRPr="009E10BB">
        <w:rPr>
          <w:rFonts w:ascii="Arial Black" w:hAnsi="Arial Black" w:cs="Calibri"/>
          <w:sz w:val="20"/>
          <w:szCs w:val="20"/>
        </w:rPr>
        <w:t>сдругойстороны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заключилинастоящийДоговороследующем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firstLine="709"/>
        <w:jc w:val="both"/>
        <w:rPr>
          <w:rFonts w:ascii="Arial Black" w:hAnsi="Arial Black"/>
          <w:b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 w:cs="Times Armenian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1. </w:t>
      </w:r>
      <w:r w:rsidRPr="009E10BB">
        <w:rPr>
          <w:rFonts w:ascii="Arial Black" w:hAnsi="Arial Black" w:cs="Calibri"/>
          <w:b/>
          <w:sz w:val="20"/>
          <w:szCs w:val="20"/>
        </w:rPr>
        <w:t>ПРЕДМЕТДОГОВОРА</w:t>
      </w:r>
    </w:p>
    <w:p w:rsidR="00A37EF5" w:rsidRPr="009E10BB" w:rsidRDefault="00071D1C" w:rsidP="00A37EF5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Calibri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1.1.</w:t>
      </w:r>
      <w:r w:rsidR="00F15CE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6"/>
          <w:sz w:val="20"/>
          <w:szCs w:val="20"/>
        </w:rPr>
        <w:t>ПродавецобязуетсявустановленномнастоящимДоговором</w:t>
      </w:r>
      <w:r w:rsidRPr="009E10BB">
        <w:rPr>
          <w:rFonts w:ascii="Arial Black" w:hAnsi="Arial Black"/>
          <w:spacing w:val="6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pacing w:val="6"/>
          <w:sz w:val="20"/>
          <w:szCs w:val="20"/>
        </w:rPr>
        <w:t>далее</w:t>
      </w:r>
      <w:r w:rsidR="00F15CED" w:rsidRPr="009E10BB">
        <w:rPr>
          <w:rFonts w:ascii="Arial Black" w:hAnsi="Arial Black" w:cs="Arial"/>
          <w:spacing w:val="6"/>
          <w:sz w:val="20"/>
          <w:szCs w:val="20"/>
          <w:lang w:val="en-US"/>
        </w:rPr>
        <w:t> </w:t>
      </w:r>
      <w:r w:rsidRPr="009E10BB">
        <w:rPr>
          <w:rFonts w:ascii="Arial Black" w:hAnsi="Arial Black"/>
          <w:spacing w:val="6"/>
          <w:sz w:val="20"/>
          <w:szCs w:val="20"/>
        </w:rPr>
        <w:t xml:space="preserve">— </w:t>
      </w:r>
      <w:r w:rsidRPr="009E10BB">
        <w:rPr>
          <w:rFonts w:ascii="Arial Black" w:hAnsi="Arial Black" w:cs="Calibri"/>
          <w:spacing w:val="6"/>
          <w:sz w:val="20"/>
          <w:szCs w:val="20"/>
        </w:rPr>
        <w:t>договор</w:t>
      </w:r>
      <w:r w:rsidRPr="009E10BB">
        <w:rPr>
          <w:rFonts w:ascii="Arial Black" w:hAnsi="Arial Black"/>
          <w:spacing w:val="6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срокиипоадресупоставитьПокупателютовар</w:t>
      </w:r>
      <w:r w:rsidR="00507F5A" w:rsidRPr="009E10BB">
        <w:rPr>
          <w:rFonts w:ascii="Arial Black" w:hAnsi="Arial Black" w:cs="Calibri"/>
          <w:sz w:val="20"/>
          <w:szCs w:val="20"/>
        </w:rPr>
        <w:t xml:space="preserve">Сжатый </w:t>
      </w:r>
      <w:r w:rsidR="00507F5A" w:rsidRPr="009E10BB">
        <w:rPr>
          <w:rFonts w:ascii="Arial Black" w:hAnsi="Arial Black" w:cs="Calibri"/>
          <w:sz w:val="20"/>
          <w:szCs w:val="20"/>
        </w:rPr>
        <w:lastRenderedPageBreak/>
        <w:t>природный газ</w:t>
      </w:r>
      <w:r w:rsidR="00A37EF5" w:rsidRPr="009E10BB">
        <w:rPr>
          <w:rFonts w:ascii="Arial Black" w:hAnsi="Arial Black" w:cs="Calibri"/>
          <w:sz w:val="20"/>
          <w:szCs w:val="20"/>
        </w:rPr>
        <w:t>. Доставка купона.</w:t>
      </w:r>
    </w:p>
    <w:p w:rsidR="00071D1C" w:rsidRPr="009E10BB" w:rsidRDefault="00A37EF5" w:rsidP="00A37EF5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Times Armenia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 xml:space="preserve">  АЗС должна быть расположена не далее 9 км от города Мецамор.</w:t>
      </w:r>
      <w:r w:rsidR="00071D1C" w:rsidRPr="009E10BB">
        <w:rPr>
          <w:rFonts w:ascii="Arial Black" w:hAnsi="Arial Black"/>
          <w:sz w:val="20"/>
          <w:szCs w:val="20"/>
        </w:rPr>
        <w:t xml:space="preserve"> (</w:t>
      </w:r>
      <w:r w:rsidR="00071D1C" w:rsidRPr="009E10BB">
        <w:rPr>
          <w:rFonts w:ascii="Arial Black" w:hAnsi="Arial Black" w:cs="Calibri"/>
          <w:sz w:val="20"/>
          <w:szCs w:val="20"/>
        </w:rPr>
        <w:t>далее</w:t>
      </w:r>
      <w:r w:rsidR="00071D1C" w:rsidRPr="009E10BB">
        <w:rPr>
          <w:rFonts w:ascii="Arial Black" w:hAnsi="Arial Black" w:cs="Arial Armenian"/>
          <w:sz w:val="20"/>
          <w:szCs w:val="20"/>
        </w:rPr>
        <w:t>—</w:t>
      </w:r>
      <w:r w:rsidR="00071D1C" w:rsidRPr="009E10BB">
        <w:rPr>
          <w:rFonts w:ascii="Arial Black" w:hAnsi="Arial Black" w:cs="Calibri"/>
          <w:sz w:val="20"/>
          <w:szCs w:val="20"/>
        </w:rPr>
        <w:t>товар</w:t>
      </w:r>
      <w:r w:rsidR="00071D1C" w:rsidRPr="009E10BB">
        <w:rPr>
          <w:rFonts w:ascii="Arial Black" w:hAnsi="Arial Black"/>
          <w:sz w:val="20"/>
          <w:szCs w:val="20"/>
        </w:rPr>
        <w:t xml:space="preserve">), </w:t>
      </w:r>
      <w:r w:rsidR="00071D1C" w:rsidRPr="009E10BB">
        <w:rPr>
          <w:rFonts w:ascii="Arial Black" w:hAnsi="Arial Black" w:cs="Calibri"/>
          <w:sz w:val="20"/>
          <w:szCs w:val="20"/>
        </w:rPr>
        <w:t>предусмотренныйТехническойхарактеристикой</w:t>
      </w:r>
      <w:r w:rsidR="00071D1C" w:rsidRPr="009E10BB">
        <w:rPr>
          <w:rFonts w:ascii="Arial Black" w:hAnsi="Arial Black"/>
          <w:sz w:val="20"/>
          <w:szCs w:val="20"/>
        </w:rPr>
        <w:t>-</w:t>
      </w:r>
      <w:r w:rsidR="00071D1C" w:rsidRPr="009E10BB">
        <w:rPr>
          <w:rFonts w:ascii="Arial Black" w:hAnsi="Arial Black" w:cs="Calibri"/>
          <w:sz w:val="20"/>
          <w:szCs w:val="20"/>
        </w:rPr>
        <w:t>графикомзакупки</w:t>
      </w:r>
      <w:r w:rsidR="00071D1C" w:rsidRPr="009E10BB">
        <w:rPr>
          <w:rFonts w:ascii="Arial Black" w:hAnsi="Arial Black"/>
          <w:sz w:val="20"/>
          <w:szCs w:val="20"/>
        </w:rPr>
        <w:t xml:space="preserve">, </w:t>
      </w:r>
      <w:r w:rsidR="00071D1C" w:rsidRPr="009E10BB">
        <w:rPr>
          <w:rFonts w:ascii="Arial Black" w:hAnsi="Arial Black" w:cs="Calibri"/>
          <w:sz w:val="20"/>
          <w:szCs w:val="20"/>
        </w:rPr>
        <w:t>являющейсяПриложением</w:t>
      </w:r>
      <w:r w:rsidR="00071D1C" w:rsidRPr="009E10BB">
        <w:rPr>
          <w:rFonts w:ascii="Arial Black" w:hAnsi="Arial Black" w:cs="Arial"/>
          <w:sz w:val="20"/>
          <w:szCs w:val="20"/>
        </w:rPr>
        <w:t>№</w:t>
      </w:r>
      <w:r w:rsidR="00071D1C" w:rsidRPr="009E10BB">
        <w:rPr>
          <w:rFonts w:ascii="Arial Black" w:hAnsi="Arial Black"/>
          <w:sz w:val="20"/>
          <w:szCs w:val="20"/>
        </w:rPr>
        <w:t xml:space="preserve"> 1 </w:t>
      </w:r>
      <w:r w:rsidR="00071D1C" w:rsidRPr="009E10BB">
        <w:rPr>
          <w:rFonts w:ascii="Arial Black" w:hAnsi="Arial Black" w:cs="Calibri"/>
          <w:sz w:val="20"/>
          <w:szCs w:val="20"/>
        </w:rPr>
        <w:t>кдоговору</w:t>
      </w:r>
      <w:r w:rsidR="00071D1C" w:rsidRPr="009E10BB">
        <w:rPr>
          <w:rFonts w:ascii="Arial Black" w:hAnsi="Arial Black"/>
          <w:sz w:val="20"/>
          <w:szCs w:val="20"/>
        </w:rPr>
        <w:t xml:space="preserve">, </w:t>
      </w:r>
      <w:r w:rsidR="00071D1C" w:rsidRPr="009E10BB">
        <w:rPr>
          <w:rFonts w:ascii="Arial Black" w:hAnsi="Arial Black" w:cs="Calibri"/>
          <w:sz w:val="20"/>
          <w:szCs w:val="20"/>
        </w:rPr>
        <w:t>аПокупательобязуетсяпринятьтоваризаплатитьзанего</w:t>
      </w:r>
      <w:r w:rsidR="00071D1C"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spacing w:after="160"/>
        <w:ind w:firstLine="709"/>
        <w:jc w:val="both"/>
        <w:rPr>
          <w:rFonts w:ascii="Arial Black" w:hAnsi="Arial Black" w:cs="Times Armenian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Pr="009E10BB">
        <w:rPr>
          <w:rFonts w:ascii="Arial Black" w:hAnsi="Arial Black" w:cs="Calibri"/>
          <w:b/>
          <w:sz w:val="20"/>
          <w:szCs w:val="20"/>
        </w:rPr>
        <w:t>ПРАВАИОБЯЗАННОСТИСТОРОН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9D71F8" w:rsidRPr="009E10BB">
        <w:rPr>
          <w:rFonts w:ascii="Arial Black" w:hAnsi="Arial Black"/>
          <w:b/>
          <w:sz w:val="20"/>
          <w:szCs w:val="20"/>
        </w:rPr>
        <w:t>1.</w:t>
      </w:r>
      <w:r w:rsidR="009D71F8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Покупательимеетправо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ОтказыватьсяоттоваравслучаенепоставкитовараПродавцомв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установленныйдоговоромсрок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еслисрокипоставкибылинарушеныболеечемна</w:t>
      </w:r>
      <w:r w:rsidR="00E8671A" w:rsidRPr="009E10BB">
        <w:rPr>
          <w:rFonts w:ascii="Arial Black" w:hAnsi="Arial Black"/>
          <w:sz w:val="20"/>
          <w:szCs w:val="20"/>
        </w:rPr>
        <w:t>5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Еслипередантоварненадлежащегокачества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несоответствующийпредусмотреннойдоговоромтехническойхарактеристике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требоватьвозмещениярасходов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произведенныхимпопричинененадлежащегокачестватовара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неприниматьтовар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установивпосвоемуусмотрениюразумныйсрокбезвозмезднойзаменытовараненадлежащегокачестванатоварсоответствующегодоговорукачества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итребоватьуПродавцауплатыштрафа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предусмотренногопунктом</w:t>
      </w:r>
      <w:r w:rsidRPr="009E10BB">
        <w:rPr>
          <w:rFonts w:ascii="Arial Black" w:hAnsi="Arial Black"/>
          <w:sz w:val="20"/>
          <w:szCs w:val="20"/>
        </w:rPr>
        <w:t xml:space="preserve"> 6.3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отказыватьсяотисполнениядоговораитребоватьвозвратауплаченнойзатоварсуммы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Еслипередантоварвколичествеменьшеоговоренноговдоговоре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</w:t>
      </w:r>
      <w:r w:rsidRPr="009E10BB">
        <w:rPr>
          <w:rFonts w:ascii="Arial Black" w:hAnsi="Arial Black"/>
          <w:sz w:val="20"/>
          <w:szCs w:val="20"/>
        </w:rPr>
        <w:t xml:space="preserve">: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требоватьвосполнениянедопереданногоколичестватовара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отказыватьсяотпереданноготовараиоплатызанего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аеслитовароплачен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тотребоватьвозвратауплаченнойсуммыиуплатыпени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предусмотреннойпунктом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2.1.4</w:t>
      </w:r>
      <w:r w:rsidR="005250C2" w:rsidRPr="009E10BB">
        <w:rPr>
          <w:rFonts w:ascii="Arial Black" w:hAnsi="Arial Black"/>
          <w:sz w:val="20"/>
          <w:szCs w:val="20"/>
        </w:rPr>
        <w:t>.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Еслипередантоварснарушениемусловияеговида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посвоемуусмотрению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приниматьтовар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соответствующийусловиюотносительноеговида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иотказыватьсяотостальныхтоваров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отказыватьсяотвсехпереданныхтоваровитребоватьуплатыпени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предусмотреннойпунктом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;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требоватьбезвозмезднойзаменытовара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несоответствующегоусловиюотносительноеговида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соответствующийпредусмотренномудоговором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виду</w:t>
      </w:r>
      <w:r w:rsidRPr="009E10BB">
        <w:rPr>
          <w:rFonts w:ascii="Arial Black" w:hAnsi="Arial Black"/>
          <w:sz w:val="20"/>
          <w:szCs w:val="20"/>
        </w:rPr>
        <w:t>.</w:t>
      </w:r>
    </w:p>
    <w:p w:rsidR="009E45F3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ВслучаенарушенияПродавцомсроковпоставки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посвоемуусмотрениюустанавливатьновыйсрокпоставкитовараитребоватьуПродавцауплатыпени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предусмотреннойпунктом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ТребоватьуПродавцавозмещенияубытков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еслиПокупательв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результатенарушенияПродавцомобязательства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вразумныйсрокпослерасторжениядоговораприобрелуиноголицапоболеевысокой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норазумнойценетоварвместопредусмотренногодоговоромтовара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lastRenderedPageBreak/>
        <w:t>вразмереразницыцены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установленнойподоговору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изаключеннойвместоэтогосделки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атакжевсехнеобходимыхиразумныхрасходов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осуществленныхимдляприобретениятоварауиноголица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Водностороннемпорядкерасторгатьдоговор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полностьюиличастично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еслиПродавецсущественнымобразомнарушилдоговор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2.1.7.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НарушениедоговораПродавцомсчитаетсясущественным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былпоставлентоварненадлежащегокачества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которыйнеможетбытьзамененвприемлемыйдляПокупателясрок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="005250C2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срокипоставкитоваранарушеныболеечемна</w:t>
      </w:r>
      <w:r w:rsidR="00E8671A" w:rsidRPr="009E10BB">
        <w:rPr>
          <w:rFonts w:ascii="Arial Black" w:hAnsi="Arial Black"/>
          <w:sz w:val="20"/>
          <w:szCs w:val="20"/>
        </w:rPr>
        <w:t xml:space="preserve"> 5 </w:t>
      </w:r>
      <w:r w:rsidRPr="009E10BB">
        <w:rPr>
          <w:rFonts w:ascii="Arial Black" w:hAnsi="Arial Black" w:cs="Calibri"/>
          <w:sz w:val="20"/>
          <w:szCs w:val="20"/>
        </w:rPr>
        <w:t>дней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2.1.</w:t>
      </w:r>
      <w:r w:rsidR="006E15CD"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ОсматриватьтоваринезамедлительноуведомлятьПродавцао</w:t>
      </w:r>
      <w:r w:rsidR="005250C2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выявленныхдефектах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9D71F8" w:rsidRPr="009E10BB">
        <w:rPr>
          <w:rFonts w:ascii="Arial Black" w:hAnsi="Arial Black"/>
          <w:b/>
          <w:sz w:val="20"/>
          <w:szCs w:val="20"/>
        </w:rPr>
        <w:t>2.</w:t>
      </w:r>
      <w:r w:rsidR="009D71F8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Покупательобязан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Выполнятьвсенеобходимыедействия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обеспечивающиеприемтовара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поставленноговсоответствиисдоговором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отказавсоответствиисдоговоромотпереданногоПродавцомтовараобеспечиватьответственноехранениеэтоготовараинезамедлительноуведомлятьобэтомПродавц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Вслучаеприематовара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поставленноговпредусмотренныхдоговоромпорядкеисроках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уплачиватьПродавцусуммы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подлежащиеуплатепоследнему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авслучаенарушениясрока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такжепредусмотреннуюпунктом</w:t>
      </w:r>
      <w:r w:rsidRPr="009E10BB">
        <w:rPr>
          <w:rFonts w:ascii="Arial Black" w:hAnsi="Arial Black"/>
          <w:sz w:val="20"/>
          <w:szCs w:val="20"/>
        </w:rPr>
        <w:t xml:space="preserve"> 6.5 </w:t>
      </w:r>
      <w:r w:rsidRPr="009E10BB">
        <w:rPr>
          <w:rFonts w:ascii="Arial Black" w:hAnsi="Arial Black" w:cs="Calibri"/>
          <w:sz w:val="20"/>
          <w:szCs w:val="20"/>
        </w:rPr>
        <w:t>договорапеню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УведомлятьПродавцаонарушенииусловийдоговораотносительноколичества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ассортимента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качестватоварасразупослевыявлениядефектаиливразумныесрокипослетого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когданарушениесоответствующегоусловиядоговорадолжнобылобытьвыявлено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исходяизхарактераизначениятовара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C45B20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2.2.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Послерасторжениядоговорасогласнопункту</w:t>
      </w:r>
      <w:r w:rsidRPr="009E10BB">
        <w:rPr>
          <w:rFonts w:ascii="Arial Black" w:hAnsi="Arial Black"/>
          <w:sz w:val="20"/>
          <w:szCs w:val="20"/>
        </w:rPr>
        <w:t xml:space="preserve"> 2.3.3 </w:t>
      </w:r>
      <w:r w:rsidRPr="009E10BB">
        <w:rPr>
          <w:rFonts w:ascii="Arial Black" w:hAnsi="Arial Black" w:cs="Calibri"/>
          <w:sz w:val="20"/>
          <w:szCs w:val="20"/>
        </w:rPr>
        <w:t>договоравозмещатьПродавцупричиненныепоследнемуиобоснованныевустановленномпорядкеубытки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>2.</w:t>
      </w:r>
      <w:r w:rsidR="005B2A24" w:rsidRPr="009E10BB">
        <w:rPr>
          <w:rFonts w:ascii="Arial Black" w:hAnsi="Arial Black"/>
          <w:b/>
          <w:sz w:val="20"/>
          <w:szCs w:val="20"/>
        </w:rPr>
        <w:t>3.</w:t>
      </w:r>
      <w:r w:rsidR="005B2A24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Продавецимеетправо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ТребоватьуПокупателяприниматьтовар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поставленныйвпредусмотренныедоговоромпорядке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срокиипоадресу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ТребоватьуПокупателяплатитьсуммы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подлежащиеуплатеемузатовар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поставленныйвпредусмотренномдоговоромпорядке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срокиипоадресуипринятыйПокупателем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Водностороннемпорядкерасторгатьдоговор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полностьюиличастично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еслиПокупательсущественнымобразомнарушилдоговор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560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НарушениедоговораПокупателемсчитаетсясущественным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еслисрокиоплатытоваранарушенынеоднократно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2.3.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Досрочнопоставля</w:t>
      </w:r>
      <w:r w:rsidR="00C45B20" w:rsidRPr="009E10BB">
        <w:rPr>
          <w:rFonts w:ascii="Arial Black" w:hAnsi="Arial Black" w:cs="Calibri"/>
          <w:sz w:val="20"/>
          <w:szCs w:val="20"/>
        </w:rPr>
        <w:t>тьтоварссогласияПокупателя</w:t>
      </w:r>
      <w:r w:rsidR="00C45B20"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lastRenderedPageBreak/>
        <w:t>2.</w:t>
      </w:r>
      <w:r w:rsidR="00552934" w:rsidRPr="009E10BB">
        <w:rPr>
          <w:rFonts w:ascii="Arial Black" w:hAnsi="Arial Black"/>
          <w:b/>
          <w:sz w:val="20"/>
          <w:szCs w:val="20"/>
        </w:rPr>
        <w:t>4.</w:t>
      </w:r>
      <w:r w:rsidR="00552934" w:rsidRPr="009E10BB">
        <w:rPr>
          <w:rFonts w:ascii="Arial Black" w:hAnsi="Arial Black"/>
          <w:b/>
          <w:sz w:val="20"/>
          <w:szCs w:val="20"/>
        </w:rPr>
        <w:tab/>
      </w:r>
      <w:r w:rsidRPr="009E10BB">
        <w:rPr>
          <w:rFonts w:ascii="Arial Black" w:hAnsi="Arial Black" w:cs="Calibri"/>
          <w:b/>
          <w:sz w:val="20"/>
          <w:szCs w:val="20"/>
        </w:rPr>
        <w:t>Продавецобязан</w:t>
      </w:r>
      <w:r w:rsidRPr="009E10BB">
        <w:rPr>
          <w:rFonts w:ascii="Arial Black" w:hAnsi="Arial Black"/>
          <w:b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ПередаватьтоварПокупателювпорядке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объемах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срокиипоадресу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Обеспечиватьпоставкутоваравсоответствиисподпунктомб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пункта</w:t>
      </w:r>
      <w:r w:rsidRPr="009E10BB">
        <w:rPr>
          <w:rFonts w:ascii="Arial Black" w:hAnsi="Arial Black"/>
          <w:sz w:val="20"/>
          <w:szCs w:val="20"/>
        </w:rPr>
        <w:t xml:space="preserve"> 2.1.2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или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пунктом</w:t>
      </w:r>
      <w:r w:rsidRPr="009E10BB">
        <w:rPr>
          <w:rFonts w:ascii="Arial Black" w:hAnsi="Arial Black"/>
          <w:sz w:val="20"/>
          <w:szCs w:val="20"/>
        </w:rPr>
        <w:t xml:space="preserve"> 2.1.5 </w:t>
      </w:r>
      <w:r w:rsidRPr="009E10BB">
        <w:rPr>
          <w:rFonts w:ascii="Arial Black" w:hAnsi="Arial Black" w:cs="Calibri"/>
          <w:sz w:val="20"/>
          <w:szCs w:val="20"/>
        </w:rPr>
        <w:t>договоравус</w:t>
      </w:r>
      <w:r w:rsidR="00C45B20" w:rsidRPr="009E10BB">
        <w:rPr>
          <w:rFonts w:ascii="Arial Black" w:hAnsi="Arial Black" w:cs="Calibri"/>
          <w:sz w:val="20"/>
          <w:szCs w:val="20"/>
        </w:rPr>
        <w:t>тановленныеПокупателемсроки</w:t>
      </w:r>
      <w:r w:rsidR="00C45B20"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ПередаватьПокупателютовар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свободныйотправтретьихлиц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ПередаватьПокупателютоварпредусмотренногодоговоромкачестваиколичествавпредусмотренныедоговоромсрокиипоадресу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апотребованиюПокупателяпредоставлятьподтверждающиекачествотоварадокументы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установленныезаконодательствомРеспубликиАрмения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Вслучаедопущениянедопоставки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вустановленномдоговоромпорядкевосполнятьнедопоставку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Забиратьобратнотовар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принятыйПокупателемвсоответствииспунктом</w:t>
      </w:r>
      <w:r w:rsidRPr="009E10BB">
        <w:rPr>
          <w:rFonts w:ascii="Arial Black" w:hAnsi="Arial Black"/>
          <w:sz w:val="20"/>
          <w:szCs w:val="20"/>
        </w:rPr>
        <w:t xml:space="preserve"> 2.2.2 </w:t>
      </w:r>
      <w:r w:rsidRPr="009E10BB">
        <w:rPr>
          <w:rFonts w:ascii="Arial Black" w:hAnsi="Arial Black" w:cs="Calibri"/>
          <w:sz w:val="20"/>
          <w:szCs w:val="20"/>
        </w:rPr>
        <w:t>договоранаответственноехранение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иливразумныйсрокраспорядитьсяим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атакжевозмещатьнеобходимыерасходы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связанныеспринятиемтоваранаответственноехранение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егореализациейиливозвратомПродавцу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6E15CD"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Впредусмотренныхдоговоромслучаяхуплачиватьпредусмотренныепунктами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6.3 </w:t>
      </w:r>
      <w:r w:rsidRPr="009E10BB">
        <w:rPr>
          <w:rFonts w:ascii="Arial Black" w:hAnsi="Arial Black" w:cs="Calibri"/>
          <w:sz w:val="20"/>
          <w:szCs w:val="20"/>
        </w:rPr>
        <w:t>договорапенюиштраф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</w:t>
      </w:r>
      <w:r w:rsidR="006E15CD" w:rsidRPr="009E10BB">
        <w:rPr>
          <w:rFonts w:ascii="Arial Black" w:hAnsi="Arial Black"/>
          <w:sz w:val="20"/>
          <w:szCs w:val="20"/>
        </w:rPr>
        <w:t>9.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ПередаватьПокупателюпринадлежноститовараисоответствующиедокументы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2.4.1</w:t>
      </w:r>
      <w:r w:rsidR="006E15CD" w:rsidRPr="009E10BB">
        <w:rPr>
          <w:rFonts w:ascii="Arial Black" w:hAnsi="Arial Black"/>
          <w:sz w:val="20"/>
          <w:szCs w:val="20"/>
        </w:rPr>
        <w:t>0.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Послерасторжениядоговорасогласнопункту</w:t>
      </w:r>
      <w:r w:rsidRPr="009E10BB">
        <w:rPr>
          <w:rFonts w:ascii="Arial Black" w:hAnsi="Arial Black"/>
          <w:sz w:val="20"/>
          <w:szCs w:val="20"/>
        </w:rPr>
        <w:t xml:space="preserve"> 2.1.7 </w:t>
      </w:r>
      <w:r w:rsidRPr="009E10BB">
        <w:rPr>
          <w:rFonts w:ascii="Arial Black" w:hAnsi="Arial Black" w:cs="Calibri"/>
          <w:sz w:val="20"/>
          <w:szCs w:val="20"/>
        </w:rPr>
        <w:t>договоравозмещатьПокупателюпричиненныепоследнемуиобоснованныевустановленномпорядкеубытки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C45B20" w:rsidRPr="009E10BB" w:rsidRDefault="00071D1C" w:rsidP="00011CB9">
      <w:pPr>
        <w:widowControl w:val="0"/>
        <w:tabs>
          <w:tab w:val="left" w:pos="1418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2.4.1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="00011CB9" w:rsidRPr="009E10BB">
        <w:rPr>
          <w:rFonts w:ascii="Arial Black" w:hAnsi="Arial Black" w:cs="Calibri"/>
          <w:sz w:val="20"/>
          <w:szCs w:val="20"/>
        </w:rPr>
        <w:t>Лицо</w:t>
      </w:r>
      <w:r w:rsidR="00011CB9" w:rsidRPr="009E10BB">
        <w:rPr>
          <w:rFonts w:ascii="Arial Black" w:hAnsi="Arial Black"/>
          <w:sz w:val="20"/>
          <w:szCs w:val="20"/>
        </w:rPr>
        <w:t xml:space="preserve">, </w:t>
      </w:r>
      <w:r w:rsidR="00011CB9" w:rsidRPr="009E10BB">
        <w:rPr>
          <w:rFonts w:ascii="Arial Black" w:hAnsi="Arial Black" w:cs="Calibri"/>
          <w:sz w:val="20"/>
          <w:szCs w:val="20"/>
        </w:rPr>
        <w:t>представившееквалификациюиобеспечениедоговора</w:t>
      </w:r>
      <w:r w:rsidR="00011CB9" w:rsidRPr="009E10BB">
        <w:rPr>
          <w:rFonts w:ascii="Arial Black" w:hAnsi="Arial Black"/>
          <w:sz w:val="20"/>
          <w:szCs w:val="20"/>
        </w:rPr>
        <w:t xml:space="preserve">, </w:t>
      </w:r>
      <w:r w:rsidR="00011CB9" w:rsidRPr="009E10BB">
        <w:rPr>
          <w:rFonts w:ascii="Arial Black" w:hAnsi="Arial Black" w:cs="Calibri"/>
          <w:sz w:val="20"/>
          <w:szCs w:val="20"/>
        </w:rPr>
        <w:t>обязановслучаеначалапроцессаликвидацииилибанкротствавтечениедействияобеспеченийзаранееписьменноуведомитьобэтомПокупателя</w:t>
      </w:r>
      <w:r w:rsidR="00011CB9"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3. </w:t>
      </w:r>
      <w:r w:rsidRPr="009E10BB">
        <w:rPr>
          <w:rFonts w:ascii="Arial Black" w:hAnsi="Arial Black" w:cs="Calibri"/>
          <w:b/>
          <w:sz w:val="20"/>
          <w:szCs w:val="20"/>
        </w:rPr>
        <w:t>ЦЕНАДОГОВОРАИПОРЯДОКОПЛАТЫ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Ценадоговорасоставляет</w:t>
      </w:r>
      <w:r w:rsidRPr="009E10BB">
        <w:rPr>
          <w:rFonts w:ascii="Arial Black" w:hAnsi="Arial Black"/>
          <w:sz w:val="20"/>
          <w:szCs w:val="20"/>
        </w:rPr>
        <w:t xml:space="preserve"> ________</w:t>
      </w:r>
      <w:r w:rsidR="00C45B20" w:rsidRPr="009E10BB">
        <w:rPr>
          <w:rFonts w:ascii="Arial Black" w:hAnsi="Arial Black"/>
          <w:sz w:val="20"/>
          <w:szCs w:val="20"/>
        </w:rPr>
        <w:t>_____</w:t>
      </w:r>
      <w:r w:rsidRPr="009E10BB">
        <w:rPr>
          <w:rFonts w:ascii="Arial Black" w:hAnsi="Arial Black"/>
          <w:sz w:val="20"/>
          <w:szCs w:val="20"/>
        </w:rPr>
        <w:t xml:space="preserve">________ </w:t>
      </w:r>
      <w:r w:rsidRPr="009E10BB">
        <w:rPr>
          <w:rFonts w:ascii="Arial Black" w:hAnsi="Arial Black" w:cs="Calibri"/>
          <w:sz w:val="20"/>
          <w:szCs w:val="20"/>
        </w:rPr>
        <w:t>драмовРеспубликиАрмения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включаяНДС</w:t>
      </w:r>
      <w:r w:rsidR="00D043FA" w:rsidRPr="009E10BB">
        <w:rPr>
          <w:rStyle w:val="af6"/>
          <w:rFonts w:ascii="Arial Black" w:hAnsi="Arial Black"/>
          <w:sz w:val="20"/>
          <w:szCs w:val="20"/>
        </w:rPr>
        <w:footnoteReference w:customMarkFollows="1" w:id="14"/>
        <w:t>17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Ценадоговоравключаетвсеплатежи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расходы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осуществляемыеПродавцомсцельюобеспеченияисполнениядоговора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втомчисленалоги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пошлины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расходынатранспортировку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страхование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премиииожидаемуюприбыль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Ценапоставкитоварастабильна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иПродавецневправетребоватьувеличения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аПокупатель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сниженияэтойцены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3.</w:t>
      </w:r>
      <w:r w:rsidR="00A40FD5" w:rsidRPr="009E10BB">
        <w:rPr>
          <w:rFonts w:ascii="Arial Black" w:hAnsi="Arial Black"/>
          <w:sz w:val="20"/>
          <w:szCs w:val="20"/>
        </w:rPr>
        <w:t>2</w:t>
      </w:r>
      <w:r w:rsidR="005B2A24" w:rsidRPr="009E10BB">
        <w:rPr>
          <w:rFonts w:ascii="Arial Black" w:hAnsi="Arial Black"/>
          <w:sz w:val="20"/>
          <w:szCs w:val="20"/>
        </w:rPr>
        <w:t>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ПокупательплатитзапоставленныйемутоварвдрамахРеспубликиАрмения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вбезналичнойформе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путемперечисленияденежныхсредствна</w:t>
      </w:r>
      <w:r w:rsidR="00C45B2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расчетныйсчетПродавца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Перечислениеденежныхсредствпроизводитсянаоснованииактаприема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lastRenderedPageBreak/>
        <w:t>передачивразмерахивмесяцы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предусмотренныеграфикомоплатыдоговора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2). </w:t>
      </w:r>
      <w:r w:rsidRPr="009E10BB">
        <w:rPr>
          <w:rFonts w:ascii="Arial Black" w:hAnsi="Arial Black" w:cs="Calibri"/>
          <w:sz w:val="20"/>
          <w:szCs w:val="20"/>
        </w:rPr>
        <w:t>Еслиактсоставляетсяпосле</w:t>
      </w:r>
      <w:r w:rsidRPr="009E10BB">
        <w:rPr>
          <w:rFonts w:ascii="Arial Black" w:hAnsi="Arial Black"/>
          <w:sz w:val="20"/>
          <w:szCs w:val="20"/>
        </w:rPr>
        <w:t xml:space="preserve"> 20</w:t>
      </w:r>
      <w:r w:rsidR="00C45B2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числаданногомесяца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ипографикуоплатыпредусмотреныфинансовыесредстванаэтотмесяц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тооплатапроизводитсявтечениедо</w:t>
      </w:r>
      <w:r w:rsidRPr="009E10BB">
        <w:rPr>
          <w:rFonts w:ascii="Arial Black" w:hAnsi="Arial Black"/>
          <w:sz w:val="20"/>
          <w:szCs w:val="20"/>
        </w:rPr>
        <w:t xml:space="preserve"> 30 </w:t>
      </w:r>
      <w:r w:rsidRPr="009E10BB">
        <w:rPr>
          <w:rFonts w:ascii="Arial Black" w:hAnsi="Arial Black" w:cs="Calibri"/>
          <w:sz w:val="20"/>
          <w:szCs w:val="20"/>
        </w:rPr>
        <w:t>рабочихдней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</w:t>
      </w:r>
      <w:r w:rsidR="00C45B20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непозднеечемдо</w:t>
      </w:r>
      <w:r w:rsidR="000A5316" w:rsidRPr="009E10BB">
        <w:rPr>
          <w:rFonts w:ascii="Arial Black" w:hAnsi="Arial Black"/>
          <w:sz w:val="20"/>
          <w:szCs w:val="20"/>
        </w:rPr>
        <w:t>3</w:t>
      </w:r>
      <w:r w:rsidRPr="009E10BB">
        <w:rPr>
          <w:rFonts w:ascii="Arial Black" w:hAnsi="Arial Black"/>
          <w:sz w:val="20"/>
          <w:szCs w:val="20"/>
        </w:rPr>
        <w:t xml:space="preserve">0 </w:t>
      </w:r>
      <w:r w:rsidRPr="009E10BB">
        <w:rPr>
          <w:rFonts w:ascii="Arial Black" w:hAnsi="Arial Black" w:cs="Calibri"/>
          <w:sz w:val="20"/>
          <w:szCs w:val="20"/>
        </w:rPr>
        <w:t>декабряданногогода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spacing w:after="160"/>
        <w:ind w:firstLine="720"/>
        <w:jc w:val="both"/>
        <w:rPr>
          <w:rFonts w:ascii="Arial Black" w:hAnsi="Arial Black" w:cs="Sylfaen"/>
          <w:i/>
          <w:sz w:val="20"/>
          <w:szCs w:val="20"/>
          <w:u w:val="single"/>
          <w:lang w:val="hy-AM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4. </w:t>
      </w:r>
      <w:r w:rsidRPr="009E10BB">
        <w:rPr>
          <w:rFonts w:ascii="Arial Black" w:hAnsi="Arial Black" w:cs="Calibri"/>
          <w:b/>
          <w:sz w:val="20"/>
          <w:szCs w:val="20"/>
        </w:rPr>
        <w:t>КАЧЕСТВОИГАРАНТИЯТОВАРА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4.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Продавецгарантируетсоответствиекачествапоставленноготоваратребованиямгосударственногостандарта</w:t>
      </w:r>
      <w:r w:rsidRPr="009E10BB">
        <w:rPr>
          <w:rFonts w:ascii="Arial Black" w:hAnsi="Arial Black"/>
          <w:sz w:val="20"/>
          <w:szCs w:val="20"/>
        </w:rPr>
        <w:t>.</w:t>
      </w:r>
    </w:p>
    <w:p w:rsidR="009E45F3" w:rsidRPr="009E10BB" w:rsidRDefault="009E45F3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5. </w:t>
      </w:r>
      <w:r w:rsidRPr="009E10BB">
        <w:rPr>
          <w:rFonts w:ascii="Arial Black" w:hAnsi="Arial Black" w:cs="Calibri"/>
          <w:b/>
          <w:sz w:val="20"/>
          <w:szCs w:val="20"/>
        </w:rPr>
        <w:t>ПЕРЕДАЧАИПРИЕМТОВАРА</w:t>
      </w:r>
    </w:p>
    <w:p w:rsidR="009E45F3" w:rsidRPr="009E10BB" w:rsidRDefault="009E45F3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Поставленныйтоварпринимаетсяподписаниемактаприема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передачимеждуПокупателемиПродавцом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ФактпередачитовараПокупателюфиксируетсяутвержденнымвдвустороннемпорядкедокументоммеждуПокупателемиПродавцом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суказан</w:t>
      </w:r>
      <w:r w:rsidR="00C45B20" w:rsidRPr="009E10BB">
        <w:rPr>
          <w:rFonts w:ascii="Arial Black" w:hAnsi="Arial Black" w:cs="Calibri"/>
          <w:sz w:val="20"/>
          <w:szCs w:val="20"/>
        </w:rPr>
        <w:t>иемдатысоставлениядокумента</w:t>
      </w:r>
      <w:r w:rsidR="00C45B20" w:rsidRPr="009E10BB">
        <w:rPr>
          <w:rFonts w:ascii="Arial Black" w:hAnsi="Arial Black"/>
          <w:sz w:val="20"/>
          <w:szCs w:val="20"/>
        </w:rPr>
        <w:t>.</w:t>
      </w:r>
    </w:p>
    <w:p w:rsidR="00CE1E11" w:rsidRPr="009E10BB" w:rsidRDefault="00CE1E11" w:rsidP="00CE1E11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Включительнододня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предусмотренногодляпоставкитовараподоговору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ПродавецпредоставляетПокупателюподписанныйимдокумент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фиксирующийфактпередачитовараПокупателю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3.1)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="00E8671A" w:rsidRPr="009E10BB">
        <w:rPr>
          <w:rFonts w:ascii="Arial Black" w:hAnsi="Arial Black"/>
          <w:sz w:val="20"/>
          <w:szCs w:val="20"/>
        </w:rPr>
        <w:t xml:space="preserve">2 </w:t>
      </w:r>
      <w:r w:rsidRPr="009E10BB">
        <w:rPr>
          <w:rFonts w:ascii="Arial Black" w:hAnsi="Arial Black" w:cs="Calibri"/>
          <w:sz w:val="20"/>
          <w:szCs w:val="20"/>
        </w:rPr>
        <w:t>экземплярактаприема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Приложение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3). </w:t>
      </w:r>
    </w:p>
    <w:p w:rsidR="001E4776" w:rsidRPr="009E10BB" w:rsidRDefault="001E4776" w:rsidP="00CE1E11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5.2.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Актприема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передачиподписывается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еслипоставленныйтоварсоответствуетусловиямдоговора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Впротивномслучаерезультатыисполнениядоговораилиегочастинепринимаются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актприема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передачинеподписываетсяиПокупатель</w:t>
      </w:r>
      <w:r w:rsidRPr="009E10BB">
        <w:rPr>
          <w:rFonts w:ascii="Arial Black" w:hAnsi="Arial Black"/>
          <w:sz w:val="20"/>
          <w:szCs w:val="20"/>
        </w:rPr>
        <w:t>:</w:t>
      </w:r>
    </w:p>
    <w:p w:rsidR="001E4776" w:rsidRPr="009E10BB" w:rsidRDefault="001E4776" w:rsidP="00AA642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дляурегулированиявопросапредпринимаетмеры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предусмотренныедоговоромдляподобнойситуации</w:t>
      </w:r>
      <w:r w:rsidRPr="009E10BB">
        <w:rPr>
          <w:rFonts w:ascii="Arial Black" w:hAnsi="Arial Black"/>
          <w:sz w:val="20"/>
          <w:szCs w:val="20"/>
        </w:rPr>
        <w:t>;</w:t>
      </w:r>
    </w:p>
    <w:p w:rsidR="001E4776" w:rsidRPr="009E10BB" w:rsidRDefault="001E4776" w:rsidP="00AA642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б</w:t>
      </w:r>
      <w:r w:rsidRPr="009E10BB">
        <w:rPr>
          <w:rFonts w:ascii="Arial Black" w:hAnsi="Arial Black"/>
          <w:sz w:val="20"/>
          <w:szCs w:val="20"/>
        </w:rPr>
        <w:t>)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вотношенииПродавцаприменяетмерыответственности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предусмотренныедоговором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371CF8" w:rsidRPr="009E10BB" w:rsidRDefault="00CB1211" w:rsidP="00371CF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</w:t>
      </w:r>
      <w:r w:rsidR="009123CA" w:rsidRPr="009E10BB">
        <w:rPr>
          <w:rFonts w:ascii="Arial Black" w:hAnsi="Arial Black"/>
          <w:sz w:val="20"/>
          <w:szCs w:val="20"/>
        </w:rPr>
        <w:t>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="00371CF8" w:rsidRPr="009E10BB">
        <w:rPr>
          <w:rFonts w:ascii="Arial Black" w:hAnsi="Arial Black" w:cs="Calibri"/>
          <w:sz w:val="20"/>
          <w:szCs w:val="20"/>
        </w:rPr>
        <w:t>Покупательвтечение</w:t>
      </w:r>
      <w:r w:rsidR="00E8671A" w:rsidRPr="009E10BB">
        <w:rPr>
          <w:rFonts w:ascii="Arial Black" w:hAnsi="Arial Black"/>
          <w:sz w:val="20"/>
          <w:szCs w:val="20"/>
        </w:rPr>
        <w:t>10</w:t>
      </w:r>
      <w:r w:rsidR="00371CF8" w:rsidRPr="009E10BB">
        <w:rPr>
          <w:rFonts w:ascii="Arial Black" w:hAnsi="Arial Black" w:cs="Calibri"/>
          <w:sz w:val="20"/>
          <w:szCs w:val="20"/>
        </w:rPr>
        <w:t>рабочихднейсрабочегодня</w:t>
      </w:r>
      <w:r w:rsidR="00371CF8" w:rsidRPr="009E10BB">
        <w:rPr>
          <w:rFonts w:ascii="Arial Black" w:hAnsi="Arial Black"/>
          <w:sz w:val="20"/>
          <w:szCs w:val="20"/>
        </w:rPr>
        <w:t xml:space="preserve">, </w:t>
      </w:r>
      <w:r w:rsidR="00371CF8" w:rsidRPr="009E10BB">
        <w:rPr>
          <w:rFonts w:ascii="Arial Black" w:hAnsi="Arial Black" w:cs="Calibri"/>
          <w:sz w:val="20"/>
          <w:szCs w:val="20"/>
        </w:rPr>
        <w:t>следующегозаднемполученияактаприема</w:t>
      </w:r>
      <w:r w:rsidR="00371CF8" w:rsidRPr="009E10BB">
        <w:rPr>
          <w:rFonts w:ascii="Arial Black" w:hAnsi="Arial Black"/>
          <w:sz w:val="20"/>
          <w:szCs w:val="20"/>
        </w:rPr>
        <w:t>-</w:t>
      </w:r>
      <w:r w:rsidR="00371CF8" w:rsidRPr="009E10BB">
        <w:rPr>
          <w:rFonts w:ascii="Arial Black" w:hAnsi="Arial Black" w:cs="Calibri"/>
          <w:sz w:val="20"/>
          <w:szCs w:val="20"/>
        </w:rPr>
        <w:t>передачипредставляетПродавцуодинэкземплярподписанногоимактаприема</w:t>
      </w:r>
      <w:r w:rsidR="00371CF8" w:rsidRPr="009E10BB">
        <w:rPr>
          <w:rFonts w:ascii="Arial Black" w:hAnsi="Arial Black"/>
          <w:sz w:val="20"/>
          <w:szCs w:val="20"/>
        </w:rPr>
        <w:t>-</w:t>
      </w:r>
      <w:r w:rsidR="00371CF8" w:rsidRPr="009E10BB">
        <w:rPr>
          <w:rFonts w:ascii="Arial Black" w:hAnsi="Arial Black" w:cs="Calibri"/>
          <w:sz w:val="20"/>
          <w:szCs w:val="20"/>
        </w:rPr>
        <w:t>передачилибомотивированноеотклонениенепринятиятовара</w:t>
      </w:r>
      <w:r w:rsidR="00371CF8" w:rsidRPr="009E10BB">
        <w:rPr>
          <w:rFonts w:ascii="Arial Black" w:hAnsi="Arial Black"/>
          <w:sz w:val="20"/>
          <w:szCs w:val="20"/>
        </w:rPr>
        <w:t>.</w:t>
      </w:r>
    </w:p>
    <w:p w:rsidR="00371CF8" w:rsidRPr="009E10BB" w:rsidRDefault="00371CF8" w:rsidP="00371CF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5.4.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Есливсрок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установленныйпунктом</w:t>
      </w:r>
      <w:r w:rsidRPr="009E10BB">
        <w:rPr>
          <w:rFonts w:ascii="Arial Black" w:hAnsi="Arial Black"/>
          <w:sz w:val="20"/>
          <w:szCs w:val="20"/>
        </w:rPr>
        <w:t xml:space="preserve"> 5.3 </w:t>
      </w:r>
      <w:r w:rsidRPr="009E10BB">
        <w:rPr>
          <w:rFonts w:ascii="Arial Black" w:hAnsi="Arial Black" w:cs="Calibri"/>
          <w:sz w:val="20"/>
          <w:szCs w:val="20"/>
        </w:rPr>
        <w:t>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Покупательнепринимаетпоставленноготовараилинеотказываетсяприниматьего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топоставленныйтоварсчитаетсяпринятым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инаследующийрабочийденьпослеустановленногопунктом</w:t>
      </w:r>
      <w:r w:rsidRPr="009E10BB">
        <w:rPr>
          <w:rFonts w:ascii="Arial Black" w:hAnsi="Arial Black"/>
          <w:sz w:val="20"/>
          <w:szCs w:val="20"/>
        </w:rPr>
        <w:t xml:space="preserve"> 5.3 </w:t>
      </w:r>
      <w:r w:rsidRPr="009E10BB">
        <w:rPr>
          <w:rFonts w:ascii="Arial Black" w:hAnsi="Arial Black" w:cs="Calibri"/>
          <w:sz w:val="20"/>
          <w:szCs w:val="20"/>
        </w:rPr>
        <w:t>договораокончательногосрокаПокупательпредоставляетПродавцуподтвержденныйимактприема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BE5F44" w:rsidRPr="009E10BB" w:rsidRDefault="00BE5F44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</w:p>
    <w:p w:rsidR="009123CA" w:rsidRPr="009E10BB" w:rsidRDefault="009123CA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6. </w:t>
      </w:r>
      <w:r w:rsidRPr="009E10BB">
        <w:rPr>
          <w:rFonts w:ascii="Arial Black" w:hAnsi="Arial Black" w:cs="Calibri"/>
          <w:b/>
          <w:sz w:val="20"/>
          <w:szCs w:val="20"/>
        </w:rPr>
        <w:t>ОТВЕТСТВЕННОСТЬСТОРОН</w:t>
      </w:r>
    </w:p>
    <w:p w:rsidR="009123CA" w:rsidRPr="009E10BB" w:rsidRDefault="009123C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Продавецнесетответственностьзакачествопереданноготовараисоблюдениепредусмотренныхдоговоромсроковпоставки</w:t>
      </w:r>
      <w:r w:rsidRPr="009E10BB">
        <w:rPr>
          <w:rFonts w:ascii="Arial Black" w:hAnsi="Arial Black"/>
          <w:sz w:val="20"/>
          <w:szCs w:val="20"/>
        </w:rPr>
        <w:t>.</w:t>
      </w:r>
    </w:p>
    <w:p w:rsidR="009123CA" w:rsidRPr="009E10BB" w:rsidRDefault="009123C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ВслучаенарушенияПродавцомпредусмотренныхдоговоромсроковпоставки</w:t>
      </w:r>
      <w:r w:rsidRPr="009E10BB">
        <w:rPr>
          <w:rFonts w:ascii="Arial Black" w:hAnsi="Arial Black" w:cs="Calibri"/>
          <w:sz w:val="20"/>
          <w:szCs w:val="20"/>
        </w:rPr>
        <w:lastRenderedPageBreak/>
        <w:t>товарасПродавцазакаждыйпросроченный</w:t>
      </w:r>
      <w:r w:rsidR="00E91A69" w:rsidRPr="009E10BB">
        <w:rPr>
          <w:rFonts w:ascii="Arial Black" w:hAnsi="Arial Black" w:cs="Calibri"/>
          <w:sz w:val="20"/>
          <w:szCs w:val="20"/>
        </w:rPr>
        <w:t>рабочий</w:t>
      </w:r>
      <w:r w:rsidRPr="009E10BB">
        <w:rPr>
          <w:rFonts w:ascii="Arial Black" w:hAnsi="Arial Black" w:cs="Calibri"/>
          <w:sz w:val="20"/>
          <w:szCs w:val="20"/>
        </w:rPr>
        <w:t>деньвзимаетсяпенявразмере</w:t>
      </w:r>
      <w:r w:rsidRPr="009E10BB">
        <w:rPr>
          <w:rFonts w:ascii="Arial Black" w:hAnsi="Arial Black"/>
          <w:sz w:val="20"/>
          <w:szCs w:val="20"/>
        </w:rPr>
        <w:t xml:space="preserve"> 0,05 (</w:t>
      </w:r>
      <w:r w:rsidRPr="009E10BB">
        <w:rPr>
          <w:rFonts w:ascii="Arial Black" w:hAnsi="Arial Black" w:cs="Calibri"/>
          <w:sz w:val="20"/>
          <w:szCs w:val="20"/>
        </w:rPr>
        <w:t>нольцелыхпятьсотых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процентаотценыподлежащегопоставке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нонепоставленноготовара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9123CA" w:rsidRPr="009E10BB" w:rsidRDefault="009123CA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Вкаждомслучаепоставкитовара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несоответствующегоуказаннойв</w:t>
      </w:r>
      <w:r w:rsidR="00D52566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пункте</w:t>
      </w:r>
      <w:r w:rsidRPr="009E10BB">
        <w:rPr>
          <w:rFonts w:ascii="Arial Black" w:hAnsi="Arial Black"/>
          <w:sz w:val="20"/>
          <w:szCs w:val="20"/>
        </w:rPr>
        <w:t xml:space="preserve"> 1.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договоратехническойхарактеристике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сПродавцавзимаетсяштрафвразмере</w:t>
      </w:r>
      <w:r w:rsidRPr="009E10BB">
        <w:rPr>
          <w:rFonts w:ascii="Arial Black" w:hAnsi="Arial Black"/>
          <w:sz w:val="20"/>
          <w:szCs w:val="20"/>
        </w:rPr>
        <w:t xml:space="preserve"> 0,5 (</w:t>
      </w:r>
      <w:r w:rsidRPr="009E10BB">
        <w:rPr>
          <w:rFonts w:ascii="Arial Black" w:hAnsi="Arial Black" w:cs="Calibri"/>
          <w:sz w:val="20"/>
          <w:szCs w:val="20"/>
        </w:rPr>
        <w:t>нольцелыхпятьдесятых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процентаотценыдоговора</w:t>
      </w:r>
      <w:r w:rsidR="00803ED8" w:rsidRPr="009E10BB">
        <w:rPr>
          <w:rStyle w:val="af6"/>
          <w:rFonts w:ascii="Arial Black" w:hAnsi="Arial Black"/>
          <w:sz w:val="20"/>
          <w:szCs w:val="20"/>
        </w:rPr>
        <w:footnoteReference w:customMarkFollows="1" w:id="15"/>
        <w:t>20</w:t>
      </w:r>
      <w:r w:rsidRPr="009E10BB">
        <w:rPr>
          <w:rFonts w:ascii="Arial Black" w:hAnsi="Arial Black"/>
          <w:sz w:val="20"/>
          <w:szCs w:val="20"/>
        </w:rPr>
        <w:t>.</w:t>
      </w:r>
      <w:r w:rsidR="00DF0BD2" w:rsidRPr="009E10BB">
        <w:rPr>
          <w:rFonts w:ascii="Arial Black" w:hAnsi="Arial Black" w:cs="Calibri"/>
          <w:sz w:val="20"/>
          <w:szCs w:val="20"/>
        </w:rPr>
        <w:t>Приэтом</w:t>
      </w:r>
      <w:r w:rsidR="00DF0BD2" w:rsidRPr="009E10BB">
        <w:rPr>
          <w:rFonts w:ascii="Arial Black" w:hAnsi="Arial Black"/>
          <w:sz w:val="20"/>
          <w:szCs w:val="20"/>
          <w:lang w:val="hy-AM"/>
        </w:rPr>
        <w:t>,</w:t>
      </w:r>
      <w:r w:rsidR="00DF0BD2" w:rsidRPr="009E10BB">
        <w:rPr>
          <w:rFonts w:ascii="Arial Black" w:hAnsi="Arial Black" w:cs="Calibri"/>
          <w:sz w:val="20"/>
          <w:szCs w:val="20"/>
        </w:rPr>
        <w:t>штрафрассчитываетсятакжепривыполнениипоставкитоваравсрок</w:t>
      </w:r>
      <w:r w:rsidR="00DF0BD2" w:rsidRPr="009E10BB">
        <w:rPr>
          <w:rFonts w:ascii="Arial Black" w:hAnsi="Arial Black"/>
          <w:sz w:val="20"/>
          <w:szCs w:val="20"/>
        </w:rPr>
        <w:t xml:space="preserve">, </w:t>
      </w:r>
      <w:r w:rsidR="00DF0BD2" w:rsidRPr="009E10BB">
        <w:rPr>
          <w:rFonts w:ascii="Arial Black" w:hAnsi="Arial Black" w:cs="Calibri"/>
          <w:sz w:val="20"/>
          <w:szCs w:val="20"/>
        </w:rPr>
        <w:t>установленныйнастоящимдоговором</w:t>
      </w:r>
      <w:r w:rsidR="00DF0BD2" w:rsidRPr="009E10BB">
        <w:rPr>
          <w:rFonts w:ascii="Arial Black" w:hAnsi="Arial Black"/>
          <w:sz w:val="20"/>
          <w:szCs w:val="20"/>
        </w:rPr>
        <w:t xml:space="preserve">, </w:t>
      </w:r>
      <w:r w:rsidR="00DF0BD2" w:rsidRPr="009E10BB">
        <w:rPr>
          <w:rFonts w:ascii="Arial Black" w:hAnsi="Arial Black" w:cs="Calibri"/>
          <w:sz w:val="20"/>
          <w:szCs w:val="20"/>
        </w:rPr>
        <w:t>новслучаеегонепринятиязаказчиком</w:t>
      </w:r>
    </w:p>
    <w:p w:rsidR="0094684E" w:rsidRPr="009E10BB" w:rsidRDefault="009468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Предусмотренныепунктами</w:t>
      </w:r>
      <w:r w:rsidRPr="009E10BB">
        <w:rPr>
          <w:rFonts w:ascii="Arial Black" w:hAnsi="Arial Black"/>
          <w:sz w:val="20"/>
          <w:szCs w:val="20"/>
        </w:rPr>
        <w:t xml:space="preserve"> 6.2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6.3 </w:t>
      </w:r>
      <w:r w:rsidRPr="009E10BB">
        <w:rPr>
          <w:rFonts w:ascii="Arial Black" w:hAnsi="Arial Black" w:cs="Calibri"/>
          <w:sz w:val="20"/>
          <w:szCs w:val="20"/>
        </w:rPr>
        <w:t>договорапеняиштрафисчисляютсяизачитываютсявместессуммами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подлежащимиуплатеПродавцу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9468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3A734A" w:rsidRPr="009E10BB">
        <w:rPr>
          <w:rFonts w:ascii="Arial Black" w:hAnsi="Arial Black"/>
          <w:sz w:val="20"/>
          <w:szCs w:val="20"/>
        </w:rPr>
        <w:t>5.</w:t>
      </w:r>
      <w:r w:rsidR="003A734A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ЗанарушениеПокупателемпредусмотренногопунктом</w:t>
      </w:r>
      <w:r w:rsidRPr="009E10BB">
        <w:rPr>
          <w:rFonts w:ascii="Arial Black" w:hAnsi="Arial Black"/>
          <w:sz w:val="20"/>
          <w:szCs w:val="20"/>
        </w:rPr>
        <w:t xml:space="preserve"> 3.3 </w:t>
      </w:r>
      <w:r w:rsidRPr="009E10BB">
        <w:rPr>
          <w:rFonts w:ascii="Arial Black" w:hAnsi="Arial Black" w:cs="Calibri"/>
          <w:sz w:val="20"/>
          <w:szCs w:val="20"/>
        </w:rPr>
        <w:t>договорасрока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вотношенииПокупателязакаждыйпросроченный</w:t>
      </w:r>
      <w:r w:rsidR="00E17450" w:rsidRPr="009E10BB">
        <w:rPr>
          <w:rFonts w:ascii="Arial Black" w:hAnsi="Arial Black" w:cs="Calibri"/>
          <w:sz w:val="20"/>
          <w:szCs w:val="20"/>
        </w:rPr>
        <w:t>рабочий</w:t>
      </w:r>
      <w:r w:rsidRPr="009E10BB">
        <w:rPr>
          <w:rFonts w:ascii="Arial Black" w:hAnsi="Arial Black" w:cs="Calibri"/>
          <w:sz w:val="20"/>
          <w:szCs w:val="20"/>
        </w:rPr>
        <w:t>деньисчисляетсяпенявразмере</w:t>
      </w:r>
      <w:r w:rsidRPr="009E10BB">
        <w:rPr>
          <w:rFonts w:ascii="Arial Black" w:hAnsi="Arial Black"/>
          <w:sz w:val="20"/>
          <w:szCs w:val="20"/>
        </w:rPr>
        <w:t xml:space="preserve"> 0,05 (</w:t>
      </w:r>
      <w:r w:rsidRPr="009E10BB">
        <w:rPr>
          <w:rFonts w:ascii="Arial Black" w:hAnsi="Arial Black" w:cs="Calibri"/>
          <w:sz w:val="20"/>
          <w:szCs w:val="20"/>
        </w:rPr>
        <w:t>нольцелыхпятьсотых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процентаотподлежащейуплате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нонеуплаченнойсуммы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94684E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Внепредусмотренныхдоговоромслучаяхзанеисполнениеилиненадлежащееисполнениесвоихобязательствсторонынесутответственностьвпорядке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установленномзаконодательствомРеспубликиАрмения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BE5525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6</w:t>
      </w:r>
      <w:r w:rsidR="0094684E" w:rsidRPr="009E10BB">
        <w:rPr>
          <w:rFonts w:ascii="Arial Black" w:hAnsi="Arial Black"/>
          <w:sz w:val="20"/>
          <w:szCs w:val="20"/>
        </w:rPr>
        <w:t>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="0094684E" w:rsidRPr="009E10BB">
        <w:rPr>
          <w:rFonts w:ascii="Arial Black" w:hAnsi="Arial Black" w:cs="Calibri"/>
          <w:sz w:val="20"/>
          <w:szCs w:val="20"/>
        </w:rPr>
        <w:t>Уплатапенейи</w:t>
      </w:r>
      <w:r w:rsidR="0094684E" w:rsidRPr="009E10BB">
        <w:rPr>
          <w:rFonts w:ascii="Arial Black" w:hAnsi="Arial Black"/>
          <w:sz w:val="20"/>
          <w:szCs w:val="20"/>
        </w:rPr>
        <w:t xml:space="preserve"> (</w:t>
      </w:r>
      <w:r w:rsidR="0094684E" w:rsidRPr="009E10BB">
        <w:rPr>
          <w:rFonts w:ascii="Arial Black" w:hAnsi="Arial Black" w:cs="Calibri"/>
          <w:sz w:val="20"/>
          <w:szCs w:val="20"/>
        </w:rPr>
        <w:t>или</w:t>
      </w:r>
      <w:r w:rsidR="0094684E" w:rsidRPr="009E10BB">
        <w:rPr>
          <w:rFonts w:ascii="Arial Black" w:hAnsi="Arial Black"/>
          <w:sz w:val="20"/>
          <w:szCs w:val="20"/>
        </w:rPr>
        <w:t xml:space="preserve">) </w:t>
      </w:r>
      <w:r w:rsidR="0094684E" w:rsidRPr="009E10BB">
        <w:rPr>
          <w:rFonts w:ascii="Arial Black" w:hAnsi="Arial Black" w:cs="Calibri"/>
          <w:sz w:val="20"/>
          <w:szCs w:val="20"/>
        </w:rPr>
        <w:t>штрафовнеосвобождаетстороныотполногоисполнениясвоихдоговорныхобязательств</w:t>
      </w:r>
      <w:r w:rsidR="0094684E" w:rsidRPr="009E10BB">
        <w:rPr>
          <w:rFonts w:ascii="Arial Black" w:hAnsi="Arial Black"/>
          <w:sz w:val="20"/>
          <w:szCs w:val="20"/>
        </w:rPr>
        <w:t>.</w:t>
      </w:r>
    </w:p>
    <w:p w:rsidR="00D52566" w:rsidRPr="009E10BB" w:rsidRDefault="00D52566" w:rsidP="00B46D58">
      <w:pPr>
        <w:rPr>
          <w:rFonts w:ascii="Arial Black" w:hAnsi="Arial Black"/>
          <w:sz w:val="20"/>
          <w:szCs w:val="20"/>
          <w:lang w:val="hy-AM"/>
        </w:rPr>
      </w:pPr>
    </w:p>
    <w:p w:rsidR="009F337A" w:rsidRPr="009E10BB" w:rsidRDefault="009F337A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7. </w:t>
      </w:r>
      <w:r w:rsidRPr="009E10BB">
        <w:rPr>
          <w:rFonts w:ascii="Arial Black" w:hAnsi="Arial Black" w:cs="Calibri"/>
          <w:b/>
          <w:sz w:val="20"/>
          <w:szCs w:val="20"/>
        </w:rPr>
        <w:t>ДЕЙСТВИЕНЕПРЕОДОЛИМОЙСИЛЫ</w:t>
      </w:r>
      <w:r w:rsidRPr="009E10BB">
        <w:rPr>
          <w:rFonts w:ascii="Arial Black" w:hAnsi="Arial Black"/>
          <w:b/>
          <w:sz w:val="20"/>
          <w:szCs w:val="20"/>
        </w:rPr>
        <w:t xml:space="preserve"> (</w:t>
      </w:r>
      <w:r w:rsidRPr="009E10BB">
        <w:rPr>
          <w:rFonts w:ascii="Arial Black" w:hAnsi="Arial Black" w:cs="Calibri"/>
          <w:b/>
          <w:sz w:val="20"/>
          <w:szCs w:val="20"/>
        </w:rPr>
        <w:t>ФОРС</w:t>
      </w:r>
      <w:r w:rsidRPr="009E10BB">
        <w:rPr>
          <w:rFonts w:ascii="Arial Black" w:hAnsi="Arial Black"/>
          <w:b/>
          <w:sz w:val="20"/>
          <w:szCs w:val="20"/>
        </w:rPr>
        <w:t>-</w:t>
      </w:r>
      <w:r w:rsidRPr="009E10BB">
        <w:rPr>
          <w:rFonts w:ascii="Arial Black" w:hAnsi="Arial Black" w:cs="Calibri"/>
          <w:b/>
          <w:sz w:val="20"/>
          <w:szCs w:val="20"/>
        </w:rPr>
        <w:t>МАЖОР</w:t>
      </w:r>
      <w:r w:rsidRPr="009E10BB">
        <w:rPr>
          <w:rFonts w:ascii="Arial Black" w:hAnsi="Arial Black"/>
          <w:b/>
          <w:sz w:val="20"/>
          <w:szCs w:val="20"/>
        </w:rPr>
        <w:t>)</w:t>
      </w:r>
    </w:p>
    <w:p w:rsidR="009F337A" w:rsidRPr="009E10BB" w:rsidRDefault="009F337A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Стороныосвобождаютсяотответственностизаполноеиличастичноенеисполнениеобязательствподоговору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еслиэтоявилосьследствиемдействиянепреодолимойсилы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котораявозниклапослезаключениянастоящегодоговора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икоторуюсторонынемоглипредусмотретьилипредотвратить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Такимиситуациямиявляютсяземлетрясение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наводнение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пожар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война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объявлениевоенногоичрезвычайногоположения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политическиеволнения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забастовки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прекращениеработсредствкоммуникации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актыгосударственныхоргановит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д</w:t>
      </w:r>
      <w:r w:rsidRPr="009E10BB">
        <w:rPr>
          <w:rFonts w:ascii="Arial Black" w:hAnsi="Arial Black"/>
          <w:sz w:val="20"/>
          <w:szCs w:val="20"/>
        </w:rPr>
        <w:t xml:space="preserve">., </w:t>
      </w:r>
      <w:r w:rsidRPr="009E10BB">
        <w:rPr>
          <w:rFonts w:ascii="Arial Black" w:hAnsi="Arial Black" w:cs="Calibri"/>
          <w:sz w:val="20"/>
          <w:szCs w:val="20"/>
        </w:rPr>
        <w:t>которыеделаютневозможнымисполнениеобязательствпонастоящемуДоговору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Еслидействиечрезвычайнойсилыдлитсяболее</w:t>
      </w:r>
      <w:r w:rsidRPr="009E10BB">
        <w:rPr>
          <w:rFonts w:ascii="Arial Black" w:hAnsi="Arial Black"/>
          <w:sz w:val="20"/>
          <w:szCs w:val="20"/>
        </w:rPr>
        <w:t xml:space="preserve"> 3 (</w:t>
      </w:r>
      <w:r w:rsidRPr="009E10BB">
        <w:rPr>
          <w:rFonts w:ascii="Arial Black" w:hAnsi="Arial Black" w:cs="Calibri"/>
          <w:sz w:val="20"/>
          <w:szCs w:val="20"/>
        </w:rPr>
        <w:t>трех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месяцев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токаждаяизсторонимеетправорасторгнутьдоговор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предварительноуведомивобэтомдругуюсторону</w:t>
      </w:r>
      <w:r w:rsidRPr="009E10BB">
        <w:rPr>
          <w:rFonts w:ascii="Arial Black" w:hAnsi="Arial Black"/>
          <w:sz w:val="20"/>
          <w:szCs w:val="20"/>
        </w:rPr>
        <w:t>.</w:t>
      </w:r>
    </w:p>
    <w:p w:rsidR="0094684E" w:rsidRPr="009E10BB" w:rsidRDefault="0094684E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  <w:lang w:val="hy-AM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8. </w:t>
      </w:r>
      <w:r w:rsidRPr="009E10BB">
        <w:rPr>
          <w:rFonts w:ascii="Arial Black" w:hAnsi="Arial Black" w:cs="Calibri"/>
          <w:b/>
          <w:sz w:val="20"/>
          <w:szCs w:val="20"/>
        </w:rPr>
        <w:t>ИНЫЕУСЛОВИЯ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Times Armenia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ДоговорвступаетвсилусмоментаегоподписанияСторонамиидействуетдовып</w:t>
      </w:r>
      <w:r w:rsidRPr="009E10BB">
        <w:rPr>
          <w:rFonts w:ascii="Arial Black" w:hAnsi="Arial Black" w:cs="Calibri"/>
          <w:sz w:val="20"/>
          <w:szCs w:val="20"/>
        </w:rPr>
        <w:lastRenderedPageBreak/>
        <w:t>олнениявполномобъемепринятыхСторонамипоДоговоруобязательств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Условиемисполнениясторонамиправиобязанностей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предусмотренныхдоговором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являетсяобстоятельствоучетадоговораМинистерствомфинансовРеспубликиАрмения</w:t>
      </w:r>
      <w:r w:rsidR="008860B6" w:rsidRPr="009E10BB">
        <w:rPr>
          <w:rStyle w:val="af6"/>
          <w:rFonts w:ascii="Arial Black" w:hAnsi="Arial Black"/>
          <w:sz w:val="20"/>
          <w:szCs w:val="20"/>
        </w:rPr>
        <w:footnoteReference w:customMarkFollows="1" w:id="16"/>
        <w:t>21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Возникающееиздоговораплатежноеобязательствосторонынеможетпрекратитьсязачетомвстречногообязательства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возникающегоиздругогодоговора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безписьменногоиутвержденногопечатьюсоглашениясторон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Право</w:t>
      </w:r>
      <w:r w:rsidR="000209D3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тре</w:t>
      </w:r>
      <w:r w:rsidR="00D52566" w:rsidRPr="009E10BB">
        <w:rPr>
          <w:rFonts w:ascii="Arial Black" w:hAnsi="Arial Black" w:cs="Calibri"/>
          <w:sz w:val="20"/>
          <w:szCs w:val="20"/>
        </w:rPr>
        <w:t>бования</w:t>
      </w:r>
      <w:r w:rsidR="00D52566" w:rsidRPr="009E10BB">
        <w:rPr>
          <w:rFonts w:ascii="Arial Black" w:hAnsi="Arial Black"/>
          <w:sz w:val="20"/>
          <w:szCs w:val="20"/>
        </w:rPr>
        <w:t xml:space="preserve">, </w:t>
      </w:r>
      <w:r w:rsidR="00D52566" w:rsidRPr="009E10BB">
        <w:rPr>
          <w:rFonts w:ascii="Arial Black" w:hAnsi="Arial Black" w:cs="Calibri"/>
          <w:sz w:val="20"/>
          <w:szCs w:val="20"/>
        </w:rPr>
        <w:t>вытекающееиздоговора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неможетбытьпереданодругомулицубезписьменногосогласиястороныдолжника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Втомслучае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когдавустановленномзакономпорядкеврезультатеконтролялибонадзораилирассмотренияжалобвотношениивыполнениятребованийзаконаконстатируется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чтовпроцессезакупки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организованнойсцельюзаключениядоговора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Продавецдозаключениядоговорапредставилподдельныедокументы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сведенияиданные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илирешениеопризнаниипоследнегоотобраннымучастникомнесоответствуетзаконодательствуРеспубликиАрмения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топослевыявленияданныхоснованийПокупательводностороннемпорядке</w:t>
      </w:r>
      <w:r w:rsidR="002B6548" w:rsidRPr="009E10BB">
        <w:rPr>
          <w:rFonts w:ascii="Arial Black" w:hAnsi="Arial Black" w:cs="Calibri"/>
          <w:sz w:val="20"/>
          <w:szCs w:val="20"/>
          <w:lang w:val="hy-AM"/>
        </w:rPr>
        <w:t>расторгаетдоговор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есливыявленныенарушения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вслучаееслибыонихсталоизвестнодозаключениядоговора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послужилибыоснованиемдлянезаключениядоговорасогласнозаконодательствуРеспубликиАрменияозакупках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Покупательненесетрискаубытковилиупущеннойвыгоды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возникающихдляПродавцаврезультатеодностороннегорасторжениядоговора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апоследнийобязанвпорядке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установленномзаконодательствомРеспубликиАрмения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возместитьпонесенныепоеговинеубыткиПокупателявтомобъеме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почастикоторогобылрасторгнутдоговор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СпорывсвязисдоговоромподлежатрассмотрениювсудахРеспубликиАрмения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8.5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Измененияидополнениямогутбытьвнесенывдоговорисключительносвзаимногосогласиясторон</w:t>
      </w:r>
      <w:r w:rsidR="009F10E4" w:rsidRPr="009E10BB">
        <w:rPr>
          <w:rFonts w:ascii="Arial Black" w:hAnsi="Arial Black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посредствомзаключениясоглашения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котороебудетявлятьсянеотъемлемойчастьюдоговора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 w:cs="Sylfaen"/>
          <w:spacing w:val="-6"/>
          <w:sz w:val="20"/>
          <w:szCs w:val="20"/>
        </w:rPr>
      </w:pPr>
      <w:r w:rsidRPr="009E10BB">
        <w:rPr>
          <w:rFonts w:ascii="Arial Black" w:hAnsi="Arial Black" w:cs="Calibri"/>
          <w:spacing w:val="-6"/>
          <w:sz w:val="20"/>
          <w:szCs w:val="20"/>
        </w:rPr>
        <w:t>Запрещаетсявнесениевдоговор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аеслиценадоговорафакторная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тотакжевсоглашениекданномудоговору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заключаемоевкаждомпоследующемгоду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такихизменений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которыеприводяткискусственномуизменениюобъемовзакупаемоготовараилиценыединицыприобретаемоготовараилиценыдоговора</w:t>
      </w:r>
      <w:r w:rsidRPr="009E10BB">
        <w:rPr>
          <w:rFonts w:ascii="Arial Black" w:hAnsi="Arial Black"/>
          <w:spacing w:val="-6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КаждыйслучайизменениядоговораподвоздействиемнезависящихотсторондоговорафакторовустанавливаетПравительствоРеспубликиАрмения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AC30D5" w:rsidRPr="009E10BB">
        <w:rPr>
          <w:rFonts w:ascii="Arial Black" w:hAnsi="Arial Black"/>
          <w:sz w:val="20"/>
          <w:szCs w:val="20"/>
        </w:rPr>
        <w:t>6.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Еслидоговоросуществляетсяпосредствомзаключенияагентскогодоговора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lastRenderedPageBreak/>
        <w:t>1)</w:t>
      </w:r>
      <w:r w:rsidR="00E95CE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Продавецнесетответственностьзанеисполнениеилиненадлежащееисполнениеобязательствагента</w:t>
      </w:r>
      <w:r w:rsidRPr="009E10BB">
        <w:rPr>
          <w:rFonts w:ascii="Arial Black" w:hAnsi="Arial Black"/>
          <w:sz w:val="20"/>
          <w:szCs w:val="20"/>
        </w:rPr>
        <w:t>;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2)</w:t>
      </w:r>
      <w:r w:rsidR="00E95CE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случаезаменыагентавтечениеисполнениядоговораПродавецвписьменнойформеуведомляетПокупателяспредоставлениемкопииагентскогодоговораиданныхявляющегосяегосторонойлицавтечениепятирабочихднейсоднявнесенияизменения</w:t>
      </w:r>
      <w:r w:rsidR="008D68DB" w:rsidRPr="009E10BB">
        <w:rPr>
          <w:rStyle w:val="af6"/>
          <w:rFonts w:ascii="Arial Black" w:hAnsi="Arial Black"/>
          <w:sz w:val="20"/>
          <w:szCs w:val="20"/>
        </w:rPr>
        <w:footnoteReference w:customMarkFollows="1" w:id="17"/>
        <w:t>22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AC30D5" w:rsidRPr="009E10BB">
        <w:rPr>
          <w:rFonts w:ascii="Arial Black" w:hAnsi="Arial Black"/>
          <w:sz w:val="20"/>
          <w:szCs w:val="20"/>
        </w:rPr>
        <w:t>7.</w:t>
      </w:r>
      <w:r w:rsidR="00AC30D5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Еслидоговоросуществляетсяпосредствомзаключениядоговораосовместнойдеятельности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консорциума</w:t>
      </w:r>
      <w:r w:rsidRPr="009E10BB">
        <w:rPr>
          <w:rFonts w:ascii="Arial Black" w:hAnsi="Arial Black"/>
          <w:sz w:val="20"/>
          <w:szCs w:val="20"/>
        </w:rPr>
        <w:t xml:space="preserve">), </w:t>
      </w:r>
      <w:r w:rsidRPr="009E10BB">
        <w:rPr>
          <w:rFonts w:ascii="Arial Black" w:hAnsi="Arial Black" w:cs="Calibri"/>
          <w:sz w:val="20"/>
          <w:szCs w:val="20"/>
        </w:rPr>
        <w:t>тоучастникиэтогодоговоранесутсовместнуюисолидарнуюответственность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Приэтомвслучаевыходачленаконсорциумаизконсорциумадоговоррасторгаетсяводностороннемпорядке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ивотношениичленовконсорциумаприменяютсяпредусмотренныедоговороммерыответственности</w:t>
      </w:r>
      <w:r w:rsidR="00BC5D2F" w:rsidRPr="009E10BB">
        <w:rPr>
          <w:rStyle w:val="af6"/>
          <w:rFonts w:ascii="Arial Black" w:hAnsi="Arial Black"/>
          <w:sz w:val="20"/>
          <w:szCs w:val="20"/>
        </w:rPr>
        <w:footnoteReference w:customMarkFollows="1" w:id="18"/>
        <w:t>23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ПриналичиипредложенияотПродавца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срокпоставкитовараможетбытьпродлендоистеченияданногосрокаподоговору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приусловии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чтоуПокупателявсеещеимеетсяпотребностьвиспользованиитовара</w:t>
      </w:r>
      <w:r w:rsidR="005A3009" w:rsidRPr="009E10BB">
        <w:rPr>
          <w:rFonts w:ascii="Arial Black" w:hAnsi="Arial Black"/>
          <w:sz w:val="20"/>
          <w:szCs w:val="20"/>
        </w:rPr>
        <w:t>,</w:t>
      </w:r>
      <w:r w:rsidR="005A3009" w:rsidRPr="009E10BB">
        <w:rPr>
          <w:rFonts w:ascii="Arial Black" w:hAnsi="Arial Black" w:cs="Calibri"/>
          <w:sz w:val="20"/>
          <w:szCs w:val="20"/>
        </w:rPr>
        <w:t>апредложениепродавцабылопредставленонепозднеепятикалендарныхднейдоистечениясрока</w:t>
      </w:r>
      <w:r w:rsidR="005A3009" w:rsidRPr="009E10BB">
        <w:rPr>
          <w:rFonts w:ascii="Arial Black" w:hAnsi="Arial Black"/>
          <w:sz w:val="20"/>
          <w:szCs w:val="20"/>
        </w:rPr>
        <w:t xml:space="preserve">, </w:t>
      </w:r>
      <w:r w:rsidR="005A3009" w:rsidRPr="009E10BB">
        <w:rPr>
          <w:rFonts w:ascii="Arial Black" w:hAnsi="Arial Black" w:cs="Calibri"/>
          <w:sz w:val="20"/>
          <w:szCs w:val="20"/>
        </w:rPr>
        <w:t>изначальноустановленногодоговоромдляпоставки</w:t>
      </w:r>
      <w:r w:rsidR="002554A3" w:rsidRPr="009E10BB">
        <w:rPr>
          <w:rFonts w:ascii="Arial Black" w:hAnsi="Arial Black"/>
          <w:sz w:val="20"/>
          <w:szCs w:val="20"/>
          <w:lang w:val="hy-AM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вустановленномнастоящимпунктомслучаесрокпоставкитовараможетбытьпродленодинразнасрокдо</w:t>
      </w:r>
      <w:r w:rsidRPr="009E10BB">
        <w:rPr>
          <w:rFonts w:ascii="Arial Black" w:hAnsi="Arial Black"/>
          <w:sz w:val="20"/>
          <w:szCs w:val="20"/>
        </w:rPr>
        <w:t xml:space="preserve"> 30 </w:t>
      </w:r>
      <w:r w:rsidRPr="009E10BB">
        <w:rPr>
          <w:rFonts w:ascii="Arial Black" w:hAnsi="Arial Black" w:cs="Calibri"/>
          <w:sz w:val="20"/>
          <w:szCs w:val="20"/>
        </w:rPr>
        <w:t>календарныхдней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нонеболеечемнасрок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установленныйдоговором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134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</w:t>
      </w:r>
      <w:r w:rsidR="006E15CD" w:rsidRPr="009E10BB">
        <w:rPr>
          <w:rFonts w:ascii="Arial Black" w:hAnsi="Arial Black"/>
          <w:sz w:val="20"/>
          <w:szCs w:val="20"/>
        </w:rPr>
        <w:t>9.</w:t>
      </w:r>
      <w:r w:rsidR="006E15CD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Вусловияхнадлежащегоисполнениядоговора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выгода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сбережения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илипонесенныеубыткисторон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ПродавцаилиПокупателя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="009F10E4" w:rsidRPr="009E10BB">
        <w:rPr>
          <w:rFonts w:ascii="Arial Black" w:hAnsi="Arial Black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этовыгодаилиубытки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понесенныеданнойстороной</w:t>
      </w:r>
      <w:r w:rsidRPr="009E10BB">
        <w:rPr>
          <w:rFonts w:ascii="Arial Black" w:hAnsi="Arial Black"/>
          <w:sz w:val="20"/>
          <w:szCs w:val="20"/>
        </w:rPr>
        <w:t>.</w:t>
      </w:r>
      <w:r w:rsidRPr="009E10BB">
        <w:rPr>
          <w:rFonts w:ascii="Arial Black" w:hAnsi="Arial Black" w:cs="Calibri"/>
          <w:sz w:val="20"/>
          <w:szCs w:val="20"/>
        </w:rPr>
        <w:t>Обязательствасторондоговорапоотношениюктретьимлицам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включаяиныесделки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заключенныеПродавцомврамкахисполнениядоговора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ивытекающиеизнихобязательства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находятсявнеполяурегулированиядоговораинемогутвлиятьнапринятиерезультатаисполнениядоговора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Отношения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связанныесвыполнениемданныхсделокивытекающихизнихобязательств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регулируютсянормами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регулирующимиотношения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связанныесданнымисделками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изанихответствененПродавец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E3606B" w:rsidRPr="009E10BB">
        <w:rPr>
          <w:rFonts w:ascii="Arial Black" w:hAnsi="Arial Black"/>
          <w:sz w:val="20"/>
          <w:szCs w:val="20"/>
        </w:rPr>
        <w:t>0.</w:t>
      </w:r>
      <w:r w:rsidR="00E3606B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ДоговорнеможетбытьизмененвследствиечастичногонеисполненияобязательствсторонамиилиполностьюрасторгнутповзаимномусогласиюСторон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заисключениемслучаевуменьшенияфинансовыхассигнований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необходимыхдляпоставкитоваравпорядке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установленномзаконодательствомРеспубликиАрмения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Приэтом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взаимноесогласиесторондоговорапочастичномунеисполнениюобязательствилиполномурасторжениюдоговорадолжнобытьдостигнутодоуменьшенияфинансовыхассигнований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необходимыхдляпоставкитоваравпорядке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установленномзаконодательствомРеспублики</w:t>
      </w:r>
      <w:r w:rsidR="00E95CE6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Армения</w:t>
      </w:r>
      <w:r w:rsidRPr="009E10BB">
        <w:rPr>
          <w:rFonts w:ascii="Arial Black" w:hAnsi="Arial Black"/>
          <w:sz w:val="20"/>
          <w:szCs w:val="20"/>
        </w:rPr>
        <w:t xml:space="preserve">. 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="009D71F8" w:rsidRPr="009E10BB">
        <w:rPr>
          <w:rFonts w:ascii="Arial Black" w:hAnsi="Arial Black"/>
          <w:sz w:val="20"/>
          <w:szCs w:val="20"/>
        </w:rPr>
        <w:lastRenderedPageBreak/>
        <w:tab/>
      </w:r>
      <w:r w:rsidRPr="009E10BB">
        <w:rPr>
          <w:rFonts w:ascii="Arial Black" w:hAnsi="Arial Black" w:cs="Calibri"/>
          <w:spacing w:val="-6"/>
          <w:sz w:val="20"/>
          <w:szCs w:val="20"/>
        </w:rPr>
        <w:t>Уведомлениеотносительнополногоиличастичногоодностороннегорасторжениядоговоранаоснованиинеисполненияилиненадлежащегоисполненияобязательств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принятыхнасебяПродавцом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Покупательопубликовываетвразделе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"</w:t>
      </w:r>
      <w:r w:rsidRPr="009E10BB">
        <w:rPr>
          <w:rFonts w:ascii="Arial Black" w:hAnsi="Arial Black" w:cs="Calibri"/>
          <w:spacing w:val="-6"/>
          <w:sz w:val="20"/>
          <w:szCs w:val="20"/>
        </w:rPr>
        <w:t>Уведомленияободностороннемрасторжениидоговоров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" </w:t>
      </w:r>
      <w:r w:rsidRPr="009E10BB">
        <w:rPr>
          <w:rFonts w:ascii="Arial Black" w:hAnsi="Arial Black" w:cs="Calibri"/>
          <w:spacing w:val="-6"/>
          <w:sz w:val="20"/>
          <w:szCs w:val="20"/>
        </w:rPr>
        <w:t>наинтернетсайте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действующемпоадресу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 www.procurement.am, </w:t>
      </w:r>
      <w:r w:rsidRPr="009E10BB">
        <w:rPr>
          <w:rFonts w:ascii="Arial Black" w:hAnsi="Arial Black" w:cs="Calibri"/>
          <w:spacing w:val="-6"/>
          <w:sz w:val="20"/>
          <w:szCs w:val="20"/>
        </w:rPr>
        <w:t>с</w:t>
      </w:r>
      <w:r w:rsidR="00E95CE6" w:rsidRPr="009E10BB">
        <w:rPr>
          <w:rFonts w:ascii="Arial Black" w:hAnsi="Arial Black" w:cs="Arial"/>
          <w:spacing w:val="-6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pacing w:val="-6"/>
          <w:sz w:val="20"/>
          <w:szCs w:val="20"/>
        </w:rPr>
        <w:t>указаниемдатыопубликования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  <w:szCs w:val="20"/>
        </w:rPr>
        <w:t>Продавецсчитаетсянадлежащимобразомуведомленнымотносительноодностороннегорасторжениядоговорасо</w:t>
      </w:r>
      <w:r w:rsidR="00E95CE6" w:rsidRPr="009E10BB">
        <w:rPr>
          <w:rFonts w:ascii="Arial Black" w:hAnsi="Arial Black" w:cs="Arial"/>
          <w:spacing w:val="-6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pacing w:val="-6"/>
          <w:sz w:val="20"/>
          <w:szCs w:val="20"/>
        </w:rPr>
        <w:t>следующегозаопубликованиемуведомлениядня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установленногонастоящимпунктом</w:t>
      </w:r>
      <w:r w:rsidRPr="009E10BB">
        <w:rPr>
          <w:rFonts w:ascii="Arial Black" w:hAnsi="Arial Black"/>
          <w:spacing w:val="-6"/>
          <w:sz w:val="20"/>
          <w:szCs w:val="20"/>
        </w:rPr>
        <w:t>.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ВденьпубликациивбюллетенеуведомленияополномиличастичномодностороннемрасторжениидоговораПокупатель</w:t>
      </w:r>
      <w:r w:rsidR="00D43420" w:rsidRPr="009E10BB">
        <w:rPr>
          <w:rFonts w:ascii="Arial Black" w:hAnsi="Arial Black" w:cs="Calibri"/>
          <w:spacing w:val="-6"/>
          <w:sz w:val="20"/>
          <w:szCs w:val="20"/>
        </w:rPr>
        <w:t>высылает</w:t>
      </w:r>
      <w:r w:rsidR="00DD41E4" w:rsidRPr="009E10BB">
        <w:rPr>
          <w:rFonts w:ascii="Arial Black" w:hAnsi="Arial Black" w:cs="Calibri"/>
          <w:spacing w:val="-6"/>
          <w:sz w:val="20"/>
          <w:szCs w:val="20"/>
        </w:rPr>
        <w:t>еготакженаэлектроннуюпочтуПродавца</w:t>
      </w:r>
      <w:r w:rsidR="00DD41E4" w:rsidRPr="009E10BB">
        <w:rPr>
          <w:rFonts w:ascii="Arial Black" w:hAnsi="Arial Black"/>
          <w:spacing w:val="-6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pacing w:val="-6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9D71F8" w:rsidRPr="009E10BB">
        <w:rPr>
          <w:rFonts w:ascii="Arial Black" w:hAnsi="Arial Black"/>
          <w:sz w:val="20"/>
          <w:szCs w:val="20"/>
        </w:rPr>
        <w:t>2.</w:t>
      </w:r>
      <w:r w:rsidR="009D71F8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pacing w:val="-6"/>
          <w:sz w:val="20"/>
          <w:szCs w:val="20"/>
        </w:rPr>
        <w:t>Споры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возникшиевсвязисдоговором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pacing w:val="-6"/>
          <w:sz w:val="20"/>
          <w:szCs w:val="20"/>
        </w:rPr>
        <w:t>разрешаютсяпутемпереговоров</w:t>
      </w:r>
      <w:r w:rsidRPr="009E10BB">
        <w:rPr>
          <w:rFonts w:ascii="Arial Black" w:hAnsi="Arial Black"/>
          <w:spacing w:val="-6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pacing w:val="-6"/>
          <w:sz w:val="20"/>
          <w:szCs w:val="20"/>
        </w:rPr>
        <w:t>Вслучаенедостижениясогласияспорыразрешаютсявсудебномпорядке</w:t>
      </w:r>
      <w:r w:rsidRPr="009E10BB">
        <w:rPr>
          <w:rFonts w:ascii="Arial Black" w:hAnsi="Arial Black"/>
          <w:spacing w:val="-6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5B2A24" w:rsidRPr="009E10BB">
        <w:rPr>
          <w:rFonts w:ascii="Arial Black" w:hAnsi="Arial Black"/>
          <w:sz w:val="20"/>
          <w:szCs w:val="20"/>
        </w:rPr>
        <w:t>3.</w:t>
      </w:r>
      <w:r w:rsidR="005B2A2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Договорсоставленна</w:t>
      </w:r>
      <w:r w:rsidRPr="009E10BB">
        <w:rPr>
          <w:rFonts w:ascii="Arial Black" w:hAnsi="Arial Black"/>
          <w:sz w:val="20"/>
          <w:szCs w:val="20"/>
        </w:rPr>
        <w:t xml:space="preserve"> ____</w:t>
      </w:r>
      <w:r w:rsidR="00E95CE6" w:rsidRPr="009E10BB">
        <w:rPr>
          <w:rFonts w:ascii="Arial Black" w:hAnsi="Arial Black"/>
          <w:sz w:val="20"/>
          <w:szCs w:val="20"/>
        </w:rPr>
        <w:t>_______</w:t>
      </w:r>
      <w:r w:rsidRPr="009E10BB">
        <w:rPr>
          <w:rFonts w:ascii="Arial Black" w:hAnsi="Arial Black"/>
          <w:sz w:val="20"/>
          <w:szCs w:val="20"/>
        </w:rPr>
        <w:t xml:space="preserve">_ </w:t>
      </w:r>
      <w:r w:rsidRPr="009E10BB">
        <w:rPr>
          <w:rFonts w:ascii="Arial Black" w:hAnsi="Arial Black" w:cs="Calibri"/>
          <w:sz w:val="20"/>
          <w:szCs w:val="20"/>
        </w:rPr>
        <w:t>страницах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заключаетсявдвухэкземплярах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имеющихравнуююридическуюсилу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каждойсторонепредоставляетсяпоодномуэкземпляру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Приложения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1,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2, 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3.</w:t>
      </w:r>
      <w:r w:rsidR="009D71F8" w:rsidRPr="009E10BB">
        <w:rPr>
          <w:rFonts w:ascii="Arial Black" w:hAnsi="Arial Black"/>
          <w:sz w:val="20"/>
          <w:szCs w:val="20"/>
        </w:rPr>
        <w:t>1.</w:t>
      </w:r>
      <w:r w:rsidRPr="009E10BB">
        <w:rPr>
          <w:rFonts w:ascii="Arial Black" w:hAnsi="Arial Black" w:cs="Calibri"/>
          <w:sz w:val="20"/>
          <w:szCs w:val="20"/>
        </w:rPr>
        <w:t>к</w:t>
      </w:r>
      <w:r w:rsidR="00E95CE6" w:rsidRPr="009E10BB">
        <w:rPr>
          <w:rFonts w:ascii="Arial Black" w:hAnsi="Arial Black" w:cs="Arial"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sz w:val="20"/>
          <w:szCs w:val="20"/>
        </w:rPr>
        <w:t>договорусчитаютсянеотъемлемойчастьюдоговора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8.1</w:t>
      </w:r>
      <w:r w:rsidR="00552934" w:rsidRPr="009E10BB">
        <w:rPr>
          <w:rFonts w:ascii="Arial Black" w:hAnsi="Arial Black"/>
          <w:sz w:val="20"/>
          <w:szCs w:val="20"/>
        </w:rPr>
        <w:t>4.</w:t>
      </w:r>
      <w:r w:rsidR="00552934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Котношениям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связаннымсдоговором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применяетсяправоРеспубликиАрмения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1276"/>
        </w:tabs>
        <w:spacing w:after="160"/>
        <w:ind w:firstLine="567"/>
        <w:jc w:val="both"/>
        <w:rPr>
          <w:rFonts w:ascii="Arial Black" w:hAnsi="Arial Black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b/>
          <w:sz w:val="20"/>
          <w:szCs w:val="20"/>
        </w:rPr>
      </w:pPr>
      <w:r w:rsidRPr="009E10BB">
        <w:rPr>
          <w:rFonts w:ascii="Arial Black" w:hAnsi="Arial Black"/>
          <w:b/>
          <w:sz w:val="20"/>
          <w:szCs w:val="20"/>
        </w:rPr>
        <w:t xml:space="preserve">10. </w:t>
      </w:r>
      <w:r w:rsidRPr="009E10BB">
        <w:rPr>
          <w:rFonts w:ascii="Arial Black" w:hAnsi="Arial Black" w:cs="Calibri"/>
          <w:b/>
          <w:sz w:val="20"/>
          <w:szCs w:val="20"/>
        </w:rPr>
        <w:t>Адреса</w:t>
      </w:r>
      <w:r w:rsidRPr="009E10BB">
        <w:rPr>
          <w:rFonts w:ascii="Arial Black" w:hAnsi="Arial Black"/>
          <w:b/>
          <w:sz w:val="20"/>
          <w:szCs w:val="20"/>
        </w:rPr>
        <w:t xml:space="preserve">, </w:t>
      </w:r>
      <w:r w:rsidRPr="009E10BB">
        <w:rPr>
          <w:rFonts w:ascii="Arial Black" w:hAnsi="Arial Black" w:cs="Calibri"/>
          <w:b/>
          <w:sz w:val="20"/>
          <w:szCs w:val="20"/>
        </w:rPr>
        <w:t>банковскиереквизитыиподписиСторон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B138F3" w:rsidRPr="009E10BB" w:rsidTr="0016519F">
        <w:tc>
          <w:tcPr>
            <w:tcW w:w="4536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ПОКУПАТЕЛЬ</w:t>
            </w:r>
          </w:p>
          <w:p w:rsidR="00071D1C" w:rsidRPr="009E10BB" w:rsidRDefault="00F83E0A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ПРОДАВЕЦ</w:t>
            </w:r>
          </w:p>
          <w:p w:rsidR="00071D1C" w:rsidRPr="009E10BB" w:rsidRDefault="00F83E0A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382B60" w:rsidRPr="009E10BB" w:rsidRDefault="00382B60" w:rsidP="00B46D58">
      <w:pPr>
        <w:widowControl w:val="0"/>
        <w:spacing w:after="160"/>
        <w:ind w:firstLine="567"/>
        <w:jc w:val="both"/>
        <w:rPr>
          <w:rFonts w:ascii="Arial Black" w:hAnsi="Arial Black"/>
          <w:i/>
          <w:sz w:val="20"/>
          <w:szCs w:val="20"/>
          <w:lang w:val="hy-AM"/>
        </w:rPr>
      </w:pP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Вслучаенеобходимостивдоговормогутбытьвключеныне</w:t>
      </w:r>
      <w:r w:rsidR="001D0249" w:rsidRPr="009E10BB">
        <w:rPr>
          <w:rFonts w:ascii="Arial Black" w:hAnsi="Arial Black" w:cs="Arial"/>
          <w:i/>
          <w:sz w:val="20"/>
          <w:szCs w:val="20"/>
          <w:lang w:val="en-US"/>
        </w:rPr>
        <w:t> </w:t>
      </w:r>
      <w:r w:rsidRPr="009E10BB">
        <w:rPr>
          <w:rFonts w:ascii="Arial Black" w:hAnsi="Arial Black" w:cs="Calibri"/>
          <w:i/>
          <w:sz w:val="20"/>
          <w:szCs w:val="20"/>
        </w:rPr>
        <w:t>противоречащиезаконодательствуРеспубликиАрменияположения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rPr>
          <w:rFonts w:ascii="Arial Black" w:hAnsi="Arial Black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  <w:sectPr w:rsidR="00071D1C" w:rsidRPr="009E10BB" w:rsidSect="006A68CE">
          <w:footerReference w:type="default" r:id="rId10"/>
          <w:footnotePr>
            <w:pos w:val="beneathText"/>
          </w:footnotePr>
          <w:pgSz w:w="11906" w:h="16838" w:code="9"/>
          <w:pgMar w:top="993" w:right="707" w:bottom="851" w:left="1418" w:header="561" w:footer="561" w:gutter="0"/>
          <w:cols w:space="720"/>
          <w:docGrid w:linePitch="326"/>
        </w:sectPr>
      </w:pP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1</w:t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кДоговоруподкодом</w:t>
      </w:r>
      <w:r w:rsidR="007C2E9C" w:rsidRPr="009E10BB">
        <w:rPr>
          <w:rFonts w:ascii="Arial" w:hAnsi="Arial" w:cs="Arial"/>
          <w:b/>
          <w:i/>
          <w:sz w:val="20"/>
          <w:lang w:val="af-ZA"/>
        </w:rPr>
        <w:t>ԱՄՄԲԳՀԱՊՁԲ</w:t>
      </w:r>
      <w:r w:rsidR="007C2E9C" w:rsidRPr="009E10BB">
        <w:rPr>
          <w:rFonts w:ascii="Arial Black" w:hAnsi="Arial Black" w:cs="Sylfaen"/>
          <w:b/>
          <w:i/>
          <w:sz w:val="20"/>
          <w:lang w:val="af-ZA"/>
        </w:rPr>
        <w:t xml:space="preserve">-22/1      </w:t>
      </w:r>
      <w:r w:rsidR="001D0249" w:rsidRPr="009E10BB">
        <w:rPr>
          <w:rFonts w:ascii="Arial Black" w:hAnsi="Arial Black"/>
          <w:sz w:val="20"/>
          <w:szCs w:val="20"/>
        </w:rPr>
        <w:br/>
      </w:r>
      <w:r w:rsidRPr="009E10BB">
        <w:rPr>
          <w:rFonts w:ascii="Arial Black" w:hAnsi="Arial Black" w:cs="Calibri"/>
          <w:sz w:val="20"/>
          <w:szCs w:val="20"/>
        </w:rPr>
        <w:t>заключенному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/>
          <w:sz w:val="20"/>
          <w:szCs w:val="20"/>
        </w:rPr>
        <w:t>20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ТЕХНИЧЕСКА</w:t>
      </w:r>
      <w:r w:rsidR="001D0249" w:rsidRPr="009E10BB">
        <w:rPr>
          <w:rFonts w:ascii="Arial Black" w:hAnsi="Arial Black" w:cs="Calibri"/>
          <w:sz w:val="20"/>
          <w:szCs w:val="20"/>
        </w:rPr>
        <w:t>ЯХАРАКТЕРИСТИКА</w:t>
      </w:r>
      <w:r w:rsidR="001D0249" w:rsidRPr="009E10BB">
        <w:rPr>
          <w:rFonts w:ascii="Arial Black" w:hAnsi="Arial Black"/>
          <w:sz w:val="20"/>
          <w:szCs w:val="20"/>
        </w:rPr>
        <w:t>-</w:t>
      </w:r>
      <w:r w:rsidR="001D0249" w:rsidRPr="009E10BB">
        <w:rPr>
          <w:rFonts w:ascii="Arial Black" w:hAnsi="Arial Black" w:cs="Calibri"/>
          <w:sz w:val="20"/>
          <w:szCs w:val="20"/>
        </w:rPr>
        <w:t>ГРАФИКЗАКУПКИ</w:t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ДрамовРА</w:t>
      </w:r>
    </w:p>
    <w:tbl>
      <w:tblPr>
        <w:tblW w:w="15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1574"/>
        <w:gridCol w:w="1843"/>
        <w:gridCol w:w="708"/>
        <w:gridCol w:w="4962"/>
        <w:gridCol w:w="850"/>
        <w:gridCol w:w="425"/>
        <w:gridCol w:w="759"/>
        <w:gridCol w:w="801"/>
        <w:gridCol w:w="900"/>
        <w:gridCol w:w="942"/>
        <w:gridCol w:w="1326"/>
      </w:tblGrid>
      <w:tr w:rsidR="00B138F3" w:rsidRPr="009E10BB" w:rsidTr="009A6950">
        <w:trPr>
          <w:jc w:val="center"/>
        </w:trPr>
        <w:tc>
          <w:tcPr>
            <w:tcW w:w="15867" w:type="dxa"/>
            <w:gridSpan w:val="12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</w:p>
        </w:tc>
      </w:tr>
      <w:tr w:rsidR="00B138F3" w:rsidRPr="009E10BB" w:rsidTr="00F55B41">
        <w:trPr>
          <w:trHeight w:val="219"/>
          <w:jc w:val="center"/>
        </w:trPr>
        <w:tc>
          <w:tcPr>
            <w:tcW w:w="777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номерпредусмотренного</w:t>
            </w:r>
            <w:r w:rsidRPr="009E10BB">
              <w:rPr>
                <w:rFonts w:ascii="Arial Black" w:hAnsi="Arial Black" w:cs="Calibri"/>
                <w:spacing w:val="-6"/>
                <w:sz w:val="20"/>
                <w:szCs w:val="20"/>
              </w:rPr>
              <w:t>приглашением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лота</w:t>
            </w:r>
          </w:p>
        </w:tc>
        <w:tc>
          <w:tcPr>
            <w:tcW w:w="1574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промежуточныйкод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предусмотренныйпланомзакупокпоклассификацииЕЗК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:rsidR="00071D1C" w:rsidRPr="009E10BB" w:rsidRDefault="001D0249" w:rsidP="00B64ECA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vMerge w:val="restart"/>
            <w:vAlign w:val="center"/>
          </w:tcPr>
          <w:p w:rsidR="00071D1C" w:rsidRPr="009E10BB" w:rsidRDefault="009F06BA" w:rsidP="00D82E07">
            <w:pPr>
              <w:widowControl w:val="0"/>
              <w:ind w:left="-96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наименованиепроизводителя</w:t>
            </w:r>
          </w:p>
        </w:tc>
        <w:tc>
          <w:tcPr>
            <w:tcW w:w="4962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08" w:right="-59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техническаяхарактеристика</w:t>
            </w:r>
          </w:p>
        </w:tc>
        <w:tc>
          <w:tcPr>
            <w:tcW w:w="850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4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единицаизмерения</w:t>
            </w:r>
          </w:p>
        </w:tc>
        <w:tc>
          <w:tcPr>
            <w:tcW w:w="425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0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ценаединицы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драмовРА</w:t>
            </w:r>
          </w:p>
        </w:tc>
        <w:tc>
          <w:tcPr>
            <w:tcW w:w="759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0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общаяцена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драмовРА</w:t>
            </w:r>
          </w:p>
        </w:tc>
        <w:tc>
          <w:tcPr>
            <w:tcW w:w="801" w:type="dxa"/>
            <w:vMerge w:val="restart"/>
            <w:vAlign w:val="center"/>
          </w:tcPr>
          <w:p w:rsidR="00071D1C" w:rsidRPr="009E10BB" w:rsidRDefault="00071D1C" w:rsidP="00B46D58">
            <w:pPr>
              <w:widowControl w:val="0"/>
              <w:ind w:left="-126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общийобъем</w:t>
            </w:r>
          </w:p>
        </w:tc>
        <w:tc>
          <w:tcPr>
            <w:tcW w:w="3168" w:type="dxa"/>
            <w:gridSpan w:val="3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поставки</w:t>
            </w:r>
          </w:p>
        </w:tc>
      </w:tr>
      <w:tr w:rsidR="00B138F3" w:rsidRPr="009E10BB" w:rsidTr="00F55B41">
        <w:trPr>
          <w:trHeight w:val="445"/>
          <w:jc w:val="center"/>
        </w:trPr>
        <w:tc>
          <w:tcPr>
            <w:tcW w:w="777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574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962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59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801" w:type="dxa"/>
            <w:vMerge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071D1C" w:rsidRPr="009E10BB" w:rsidRDefault="00071D1C" w:rsidP="00B46D58">
            <w:pPr>
              <w:widowControl w:val="0"/>
              <w:ind w:left="-108" w:right="-108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адрес</w:t>
            </w:r>
          </w:p>
        </w:tc>
        <w:tc>
          <w:tcPr>
            <w:tcW w:w="942" w:type="dxa"/>
            <w:vAlign w:val="center"/>
          </w:tcPr>
          <w:p w:rsidR="00071D1C" w:rsidRPr="009E10BB" w:rsidRDefault="00071D1C" w:rsidP="00B46D58">
            <w:pPr>
              <w:widowControl w:val="0"/>
              <w:ind w:left="-46" w:right="-84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подлежащеепоставкеколичествотовара</w:t>
            </w:r>
          </w:p>
        </w:tc>
        <w:tc>
          <w:tcPr>
            <w:tcW w:w="1326" w:type="dxa"/>
            <w:vAlign w:val="center"/>
          </w:tcPr>
          <w:p w:rsidR="00700C81" w:rsidRPr="009E10BB" w:rsidRDefault="005646FC" w:rsidP="00D82E07">
            <w:pPr>
              <w:widowControl w:val="0"/>
              <w:ind w:left="-132" w:right="-129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="00700C81" w:rsidRPr="009E10BB">
              <w:rPr>
                <w:rFonts w:ascii="Arial Black" w:hAnsi="Arial Black" w:cs="Calibri"/>
                <w:sz w:val="20"/>
                <w:szCs w:val="20"/>
              </w:rPr>
              <w:t>рок</w:t>
            </w:r>
          </w:p>
        </w:tc>
      </w:tr>
      <w:tr w:rsidR="00747CD6" w:rsidRPr="009E10BB" w:rsidTr="00F55B41">
        <w:trPr>
          <w:trHeight w:val="246"/>
          <w:jc w:val="center"/>
        </w:trPr>
        <w:tc>
          <w:tcPr>
            <w:tcW w:w="777" w:type="dxa"/>
            <w:vAlign w:val="bottom"/>
          </w:tcPr>
          <w:p w:rsidR="00747CD6" w:rsidRPr="009E10BB" w:rsidRDefault="00747CD6" w:rsidP="00747CD6">
            <w:pPr>
              <w:jc w:val="center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74" w:type="dxa"/>
            <w:vAlign w:val="bottom"/>
          </w:tcPr>
          <w:p w:rsidR="00747CD6" w:rsidRPr="009E10BB" w:rsidRDefault="00F55B41" w:rsidP="00747CD6">
            <w:pPr>
              <w:jc w:val="right"/>
              <w:rPr>
                <w:rFonts w:ascii="Arial Black" w:hAnsi="Arial Black" w:cs="Calibri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sz w:val="22"/>
                <w:szCs w:val="22"/>
              </w:rPr>
              <w:t>09411710</w:t>
            </w:r>
          </w:p>
        </w:tc>
        <w:tc>
          <w:tcPr>
            <w:tcW w:w="1843" w:type="dxa"/>
            <w:vAlign w:val="center"/>
          </w:tcPr>
          <w:p w:rsidR="00747CD6" w:rsidRPr="009E10BB" w:rsidRDefault="004158D3" w:rsidP="00747CD6">
            <w:pPr>
              <w:rPr>
                <w:rFonts w:ascii="Arial Black" w:hAnsi="Arial Black"/>
                <w:color w:val="202124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202124"/>
                <w:sz w:val="20"/>
                <w:szCs w:val="20"/>
              </w:rPr>
              <w:t>Сжатый природный газ</w:t>
            </w:r>
          </w:p>
        </w:tc>
        <w:tc>
          <w:tcPr>
            <w:tcW w:w="708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4158D3" w:rsidRPr="009E10BB" w:rsidRDefault="004158D3" w:rsidP="004158D3">
            <w:pPr>
              <w:jc w:val="both"/>
              <w:rPr>
                <w:rFonts w:ascii="Arial Black" w:hAnsi="Arial Black" w:cs="Calibri"/>
                <w:color w:val="000000"/>
                <w:sz w:val="16"/>
                <w:szCs w:val="16"/>
              </w:rPr>
            </w:pPr>
            <w:r w:rsidRPr="009E10BB">
              <w:rPr>
                <w:rFonts w:ascii="Arial Black" w:hAnsi="Arial Black" w:cs="Calibri"/>
                <w:color w:val="000000"/>
                <w:sz w:val="16"/>
                <w:szCs w:val="16"/>
              </w:rPr>
              <w:t>В качестве моторного топлива вместо бензина используется газ. Его перерабатывают путем сжатия природного газа в компрессорном оборудовании. Основным компонентом является метан. Доставка купона.</w:t>
            </w:r>
          </w:p>
          <w:p w:rsidR="00747CD6" w:rsidRPr="009E10BB" w:rsidRDefault="004158D3" w:rsidP="004158D3">
            <w:pPr>
              <w:jc w:val="both"/>
              <w:rPr>
                <w:rFonts w:ascii="Arial Black" w:hAnsi="Arial Black" w:cs="Calibri"/>
                <w:color w:val="000000"/>
                <w:sz w:val="16"/>
                <w:szCs w:val="16"/>
              </w:rPr>
            </w:pPr>
            <w:r w:rsidRPr="009E10BB">
              <w:rPr>
                <w:rFonts w:ascii="Arial Black" w:hAnsi="Arial Black" w:cs="Calibri"/>
                <w:color w:val="000000"/>
                <w:sz w:val="16"/>
                <w:szCs w:val="16"/>
              </w:rPr>
              <w:t xml:space="preserve">  АЗС должна быть расположена не далее 9 км от города Мецамор.</w:t>
            </w:r>
          </w:p>
        </w:tc>
        <w:tc>
          <w:tcPr>
            <w:tcW w:w="850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 w:cs="Calibri"/>
                <w:color w:val="000000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425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747CD6" w:rsidRPr="009E10BB" w:rsidRDefault="00B70848" w:rsidP="003C63FF">
            <w:pPr>
              <w:rPr>
                <w:rFonts w:ascii="Arial Black" w:hAnsi="Arial Black" w:cs="Calibri"/>
                <w:color w:val="000000"/>
                <w:sz w:val="20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20"/>
                <w:szCs w:val="22"/>
              </w:rPr>
              <w:t>114</w:t>
            </w:r>
            <w:r w:rsidR="004158D3" w:rsidRPr="009E10BB">
              <w:rPr>
                <w:rFonts w:ascii="Arial Black" w:hAnsi="Arial Black" w:cs="Calibri"/>
                <w:color w:val="000000"/>
                <w:sz w:val="20"/>
                <w:szCs w:val="22"/>
              </w:rPr>
              <w:t>0</w:t>
            </w:r>
          </w:p>
        </w:tc>
        <w:tc>
          <w:tcPr>
            <w:tcW w:w="900" w:type="dxa"/>
            <w:vAlign w:val="center"/>
          </w:tcPr>
          <w:p w:rsidR="00747CD6" w:rsidRPr="009E10BB" w:rsidRDefault="00747CD6" w:rsidP="00747CD6">
            <w:pPr>
              <w:widowControl w:val="0"/>
              <w:jc w:val="center"/>
              <w:rPr>
                <w:rFonts w:ascii="Arial Black" w:hAnsi="Arial Black"/>
                <w:b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АрмавирскаяобластьРА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,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общинаМецамор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 xml:space="preserve">, 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городМецамор</w:t>
            </w:r>
            <w:r w:rsidRPr="009E10BB">
              <w:rPr>
                <w:rFonts w:ascii="Arial Black" w:hAnsi="Arial Black"/>
                <w:b/>
                <w:sz w:val="16"/>
                <w:szCs w:val="16"/>
                <w:lang w:val="hy-AM"/>
              </w:rPr>
              <w:t>, 1-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  <w:lang w:val="hy-AM"/>
              </w:rPr>
              <w:t>й</w:t>
            </w:r>
            <w:r w:rsidRPr="009E10BB">
              <w:rPr>
                <w:rFonts w:ascii="Arial Black" w:hAnsi="Arial Black" w:cs="Calibri"/>
                <w:b/>
                <w:sz w:val="16"/>
                <w:szCs w:val="16"/>
              </w:rPr>
              <w:t>квартал</w:t>
            </w:r>
          </w:p>
        </w:tc>
        <w:tc>
          <w:tcPr>
            <w:tcW w:w="942" w:type="dxa"/>
            <w:vAlign w:val="bottom"/>
          </w:tcPr>
          <w:p w:rsidR="00747CD6" w:rsidRPr="009E10BB" w:rsidRDefault="00F55B41" w:rsidP="00747CD6">
            <w:pPr>
              <w:jc w:val="right"/>
              <w:rPr>
                <w:rFonts w:ascii="Arial Black" w:hAnsi="Arial Black" w:cs="Calibri"/>
                <w:color w:val="000000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color w:val="000000"/>
                <w:sz w:val="16"/>
                <w:szCs w:val="22"/>
              </w:rPr>
              <w:t>11400</w:t>
            </w:r>
          </w:p>
        </w:tc>
        <w:tc>
          <w:tcPr>
            <w:tcW w:w="1326" w:type="dxa"/>
            <w:vAlign w:val="center"/>
          </w:tcPr>
          <w:p w:rsidR="00747CD6" w:rsidRPr="009E10BB" w:rsidRDefault="00747CD6" w:rsidP="00587B6D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Послевступлениявсилудоговорадо</w:t>
            </w:r>
            <w:r w:rsidR="00587B6D" w:rsidRPr="009E10BB">
              <w:rPr>
                <w:rFonts w:asciiTheme="minorHAnsi" w:hAnsiTheme="minorHAnsi"/>
                <w:sz w:val="20"/>
                <w:szCs w:val="20"/>
                <w:lang w:val="hy-AM"/>
              </w:rPr>
              <w:t>29</w:t>
            </w:r>
            <w:r w:rsidR="00587B6D" w:rsidRPr="009E10BB">
              <w:rPr>
                <w:rFonts w:ascii="Arial Black" w:hAnsi="Arial Black"/>
                <w:sz w:val="20"/>
                <w:szCs w:val="20"/>
              </w:rPr>
              <w:t>.</w:t>
            </w:r>
            <w:r w:rsidR="00587B6D" w:rsidRPr="009E10BB">
              <w:rPr>
                <w:rFonts w:asciiTheme="minorHAnsi" w:hAnsiTheme="minorHAnsi"/>
                <w:sz w:val="20"/>
                <w:szCs w:val="20"/>
                <w:lang w:val="hy-AM"/>
              </w:rPr>
              <w:t>12</w:t>
            </w:r>
            <w:r w:rsidRPr="009E10BB">
              <w:rPr>
                <w:rFonts w:ascii="Arial Black" w:hAnsi="Arial Black"/>
                <w:sz w:val="18"/>
                <w:szCs w:val="20"/>
              </w:rPr>
              <w:t>.2022</w:t>
            </w:r>
            <w:r w:rsidRPr="009E10BB">
              <w:rPr>
                <w:rFonts w:ascii="Arial Black" w:hAnsi="Arial Black" w:cs="Calibri"/>
                <w:sz w:val="18"/>
                <w:szCs w:val="20"/>
              </w:rPr>
              <w:t>г</w:t>
            </w:r>
          </w:p>
        </w:tc>
      </w:tr>
    </w:tbl>
    <w:p w:rsidR="00423158" w:rsidRPr="009E10BB" w:rsidRDefault="00423158" w:rsidP="00423158">
      <w:pPr>
        <w:pStyle w:val="HTML"/>
        <w:shd w:val="clear" w:color="auto" w:fill="F8F9FA"/>
        <w:rPr>
          <w:rStyle w:val="y2iqfc"/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Продукциядолжнасоответствоватьследующимтехническимхарактеристикам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"/>
        <w:shd w:val="clear" w:color="auto" w:fill="F8F9FA"/>
        <w:rPr>
          <w:rStyle w:val="y2iqfc"/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Доставкатоваровможетбытьсокращенадо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20%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приадекватномфинансовомсокращениизасчетсокращенияколичествастудентов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"/>
        <w:shd w:val="clear" w:color="auto" w:fill="F8F9FA"/>
        <w:rPr>
          <w:rStyle w:val="y2iqfc"/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Транспортировка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разгрузка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хранение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засчетпоставщика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"/>
        <w:shd w:val="clear" w:color="auto" w:fill="F8F9FA"/>
        <w:rPr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t xml:space="preserve">**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Есливприглашениинеуказанаинформацияопроизводителе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товарныйзнак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торговаямарка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производительтовара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предлагаемогоучастником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графа</w:t>
      </w:r>
      <w:r w:rsidRPr="009E10BB">
        <w:rPr>
          <w:rStyle w:val="y2iqfc"/>
          <w:rFonts w:ascii="Arial Black" w:hAnsi="Arial Black" w:cs="Arial Armenian"/>
          <w:color w:val="202124"/>
          <w:szCs w:val="42"/>
        </w:rPr>
        <w:t>«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Торговаямарка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торговаямарка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наименованиепроизводителя</w:t>
      </w:r>
      <w:r w:rsidRPr="009E10BB">
        <w:rPr>
          <w:rStyle w:val="y2iqfc"/>
          <w:rFonts w:ascii="Arial Black" w:hAnsi="Arial Black" w:cs="Arial Armenian"/>
          <w:color w:val="202124"/>
          <w:szCs w:val="42"/>
        </w:rPr>
        <w:t>»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удаляется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.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Вслучае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предусмотренномдоговором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ПродавецдолженпредоставитьПокупателюгарантийноеписьмоилисертификатсоответствияотпроизводителятовараилиегопредставителя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"/>
        <w:shd w:val="clear" w:color="auto" w:fill="F8F9FA"/>
        <w:rPr>
          <w:rFonts w:ascii="Arial Black" w:hAnsi="Arial Black"/>
          <w:color w:val="202124"/>
          <w:szCs w:val="42"/>
        </w:rPr>
      </w:pPr>
      <w:r w:rsidRPr="009E10BB">
        <w:rPr>
          <w:rStyle w:val="y2iqfc"/>
          <w:rFonts w:ascii="Arial Black" w:hAnsi="Arial Black"/>
          <w:color w:val="202124"/>
          <w:szCs w:val="42"/>
        </w:rPr>
        <w:lastRenderedPageBreak/>
        <w:t xml:space="preserve">***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Срокдоставкитовара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авслучаепоэтапнойдоставки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-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срокдоставкипервогоэтапа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долженбытьустановленнеменее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20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календарныхдней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чтоисчисляетсявденьвыполненияусловиявыполненияправиобязанностейстороны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предусмотренныедоговором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вступаетвсилу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,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есливыбранныйучастникнесоглашаетсяпоставитьтоварвболеекороткиесроки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.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Срокпоставкинеможетпревышать</w:t>
      </w:r>
      <w:r w:rsidRPr="009E10BB">
        <w:rPr>
          <w:rStyle w:val="y2iqfc"/>
          <w:rFonts w:ascii="Arial Black" w:hAnsi="Arial Black"/>
          <w:color w:val="202124"/>
          <w:szCs w:val="42"/>
        </w:rPr>
        <w:t xml:space="preserve"> 25 </w:t>
      </w:r>
      <w:r w:rsidRPr="009E10BB">
        <w:rPr>
          <w:rStyle w:val="y2iqfc"/>
          <w:rFonts w:ascii="Arial Black" w:hAnsi="Arial Black" w:cs="Calibri"/>
          <w:color w:val="202124"/>
          <w:szCs w:val="42"/>
        </w:rPr>
        <w:t>декабрятекущегогода</w:t>
      </w:r>
      <w:r w:rsidRPr="009E10BB">
        <w:rPr>
          <w:rStyle w:val="y2iqfc"/>
          <w:rFonts w:ascii="Arial Black" w:hAnsi="Arial Black"/>
          <w:color w:val="202124"/>
          <w:szCs w:val="42"/>
        </w:rPr>
        <w:t>.</w:t>
      </w:r>
    </w:p>
    <w:p w:rsidR="00423158" w:rsidRPr="009E10BB" w:rsidRDefault="00423158" w:rsidP="00423158">
      <w:pPr>
        <w:pStyle w:val="HTML"/>
        <w:shd w:val="clear" w:color="auto" w:fill="F8F9FA"/>
        <w:rPr>
          <w:rFonts w:ascii="Arial Black" w:hAnsi="Arial Black"/>
          <w:color w:val="202124"/>
          <w:szCs w:val="42"/>
        </w:rPr>
      </w:pPr>
    </w:p>
    <w:tbl>
      <w:tblPr>
        <w:tblpPr w:leftFromText="180" w:rightFromText="180" w:vertAnchor="text" w:horzAnchor="page" w:tblpX="2638" w:tblpY="155"/>
        <w:tblW w:w="9639" w:type="dxa"/>
        <w:tblLayout w:type="fixed"/>
        <w:tblLook w:val="0000"/>
      </w:tblPr>
      <w:tblGrid>
        <w:gridCol w:w="4536"/>
        <w:gridCol w:w="760"/>
        <w:gridCol w:w="4343"/>
      </w:tblGrid>
      <w:tr w:rsidR="00423158" w:rsidRPr="009E10BB" w:rsidTr="00423158">
        <w:tc>
          <w:tcPr>
            <w:tcW w:w="4536" w:type="dxa"/>
          </w:tcPr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  <w:lang w:val="nb-NO"/>
              </w:rPr>
            </w:pP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 w:cs="Sylfaen"/>
                <w:b/>
                <w:bCs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i/>
                <w:sz w:val="20"/>
                <w:szCs w:val="20"/>
              </w:rPr>
              <w:t>ПОКУПАТЕЛЬ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  <w:lang w:val="en-US"/>
              </w:rPr>
              <w:t>_____________________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</w:p>
        </w:tc>
        <w:tc>
          <w:tcPr>
            <w:tcW w:w="4343" w:type="dxa"/>
          </w:tcPr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rPr>
                <w:rFonts w:ascii="Arial Black" w:hAnsi="Arial Black"/>
                <w:b/>
                <w:i/>
                <w:sz w:val="20"/>
                <w:szCs w:val="20"/>
              </w:rPr>
            </w:pP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 w:cs="Sylfaen"/>
                <w:b/>
                <w:bCs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i/>
                <w:sz w:val="20"/>
                <w:szCs w:val="20"/>
              </w:rPr>
              <w:t>ПРОДАВЕЦ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  <w:lang w:val="en-US"/>
              </w:rPr>
              <w:t>______________________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/</w:t>
            </w:r>
          </w:p>
          <w:p w:rsidR="00423158" w:rsidRPr="009E10BB" w:rsidRDefault="00423158" w:rsidP="00423158">
            <w:pPr>
              <w:widowControl w:val="0"/>
              <w:jc w:val="center"/>
              <w:rPr>
                <w:rFonts w:ascii="Arial Black" w:hAnsi="Arial Black"/>
                <w:i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i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i/>
                <w:sz w:val="20"/>
                <w:szCs w:val="20"/>
              </w:rPr>
              <w:t>.</w:t>
            </w:r>
          </w:p>
        </w:tc>
      </w:tr>
    </w:tbl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423158" w:rsidRPr="009E10BB" w:rsidRDefault="00423158" w:rsidP="00B46D58">
      <w:pPr>
        <w:widowControl w:val="0"/>
        <w:spacing w:after="160"/>
        <w:jc w:val="right"/>
        <w:rPr>
          <w:rFonts w:ascii="Arial Black" w:hAnsi="Arial Black"/>
          <w:sz w:val="20"/>
          <w:szCs w:val="20"/>
          <w:lang w:val="en-US"/>
        </w:rPr>
      </w:pPr>
    </w:p>
    <w:p w:rsidR="002E063C" w:rsidRPr="009E10BB" w:rsidRDefault="00071D1C" w:rsidP="002E063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br w:type="page"/>
      </w:r>
      <w:r w:rsidR="002E063C"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="002E063C" w:rsidRPr="009E10BB">
        <w:rPr>
          <w:rFonts w:ascii="Arial Black" w:hAnsi="Arial Black" w:cs="Arial"/>
          <w:i/>
          <w:sz w:val="20"/>
          <w:szCs w:val="20"/>
        </w:rPr>
        <w:t>№</w:t>
      </w:r>
      <w:r w:rsidR="002E063C" w:rsidRPr="009E10BB">
        <w:rPr>
          <w:rFonts w:ascii="Arial Black" w:hAnsi="Arial Black"/>
          <w:i/>
          <w:sz w:val="20"/>
          <w:szCs w:val="20"/>
        </w:rPr>
        <w:t xml:space="preserve"> 2</w:t>
      </w:r>
    </w:p>
    <w:p w:rsidR="002E063C" w:rsidRPr="009E10BB" w:rsidRDefault="002E063C" w:rsidP="002E063C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кДоговоруподкодом</w:t>
      </w:r>
      <w:r w:rsidR="001936CC" w:rsidRPr="009E10BB">
        <w:rPr>
          <w:rFonts w:ascii="Arial" w:hAnsi="Arial" w:cs="Arial"/>
          <w:b/>
          <w:i/>
          <w:lang w:val="af-ZA"/>
        </w:rPr>
        <w:t>ԱՄՄԲԳՀԱՊՁԲ</w:t>
      </w:r>
      <w:r w:rsidR="001936CC" w:rsidRPr="009E10BB">
        <w:rPr>
          <w:rFonts w:ascii="Arial Black" w:hAnsi="Arial Black"/>
          <w:b/>
          <w:i/>
          <w:lang w:val="af-ZA"/>
        </w:rPr>
        <w:t xml:space="preserve">-22/1      </w:t>
      </w:r>
      <w:r w:rsidRPr="009E10BB">
        <w:rPr>
          <w:rFonts w:ascii="Arial Black" w:hAnsi="Arial Black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заключенному</w:t>
      </w:r>
      <w:r w:rsidRPr="009E10BB">
        <w:rPr>
          <w:rFonts w:ascii="Arial Black" w:hAnsi="Arial Black"/>
          <w:i/>
          <w:sz w:val="20"/>
          <w:szCs w:val="20"/>
        </w:rPr>
        <w:t xml:space="preserve"> "</w:t>
      </w:r>
      <w:r w:rsidRPr="009E10BB">
        <w:rPr>
          <w:rFonts w:ascii="Arial Black" w:hAnsi="Arial Black"/>
          <w:i/>
          <w:sz w:val="20"/>
          <w:szCs w:val="20"/>
        </w:rPr>
        <w:tab/>
        <w:t>"</w:t>
      </w:r>
      <w:r w:rsidRPr="009E10BB">
        <w:rPr>
          <w:rFonts w:ascii="Arial Black" w:hAnsi="Arial Black"/>
          <w:i/>
          <w:sz w:val="20"/>
          <w:szCs w:val="20"/>
        </w:rPr>
        <w:tab/>
        <w:t>20</w:t>
      </w:r>
      <w:r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 w:cs="Calibri"/>
          <w:i/>
          <w:sz w:val="20"/>
          <w:szCs w:val="20"/>
        </w:rPr>
        <w:t>г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2E063C" w:rsidRPr="009E10BB" w:rsidRDefault="002E063C" w:rsidP="002E063C">
      <w:pPr>
        <w:widowControl w:val="0"/>
        <w:spacing w:after="160"/>
        <w:jc w:val="center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ГРАФИКОПЛАТЫ</w:t>
      </w:r>
      <w:r w:rsidRPr="009E10BB">
        <w:rPr>
          <w:rStyle w:val="af6"/>
          <w:rFonts w:ascii="Arial Black" w:hAnsi="Arial Black"/>
          <w:sz w:val="20"/>
          <w:szCs w:val="20"/>
        </w:rPr>
        <w:footnoteReference w:customMarkFollows="1" w:id="19"/>
        <w:t>*</w:t>
      </w:r>
    </w:p>
    <w:p w:rsidR="002E063C" w:rsidRPr="009E10BB" w:rsidRDefault="002E063C" w:rsidP="002E063C">
      <w:pPr>
        <w:widowControl w:val="0"/>
        <w:spacing w:after="160"/>
        <w:jc w:val="right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ДрамовРА</w:t>
      </w:r>
    </w:p>
    <w:p w:rsidR="002E063C" w:rsidRPr="009E10BB" w:rsidRDefault="002E063C" w:rsidP="00654493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</w:p>
    <w:tbl>
      <w:tblPr>
        <w:tblpPr w:leftFromText="180" w:rightFromText="180" w:vertAnchor="text" w:horzAnchor="margin" w:tblpXSpec="center" w:tblpY="-566"/>
        <w:tblW w:w="15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0"/>
        <w:gridCol w:w="1650"/>
        <w:gridCol w:w="3103"/>
        <w:gridCol w:w="558"/>
        <w:gridCol w:w="632"/>
        <w:gridCol w:w="610"/>
        <w:gridCol w:w="797"/>
        <w:gridCol w:w="710"/>
        <w:gridCol w:w="705"/>
        <w:gridCol w:w="706"/>
        <w:gridCol w:w="706"/>
        <w:gridCol w:w="805"/>
        <w:gridCol w:w="888"/>
        <w:gridCol w:w="822"/>
        <w:gridCol w:w="888"/>
        <w:gridCol w:w="846"/>
        <w:gridCol w:w="16"/>
      </w:tblGrid>
      <w:tr w:rsidR="002E063C" w:rsidRPr="009E10BB" w:rsidTr="001936CC">
        <w:trPr>
          <w:trHeight w:val="264"/>
        </w:trPr>
        <w:tc>
          <w:tcPr>
            <w:tcW w:w="15982" w:type="dxa"/>
            <w:gridSpan w:val="17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</w:p>
        </w:tc>
      </w:tr>
      <w:tr w:rsidR="002E063C" w:rsidRPr="009E10BB" w:rsidTr="001936CC">
        <w:trPr>
          <w:trHeight w:val="1514"/>
        </w:trPr>
        <w:tc>
          <w:tcPr>
            <w:tcW w:w="1540" w:type="dxa"/>
            <w:vAlign w:val="center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номерпредусмотр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енногоприглашениемлота</w:t>
            </w:r>
          </w:p>
        </w:tc>
        <w:tc>
          <w:tcPr>
            <w:tcW w:w="1650" w:type="dxa"/>
            <w:vAlign w:val="center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промежуточныйкод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предусмотр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енный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планом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закупокпоклассификации</w:t>
            </w:r>
          </w:p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ЕЗК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(CPV)</w:t>
            </w:r>
          </w:p>
        </w:tc>
        <w:tc>
          <w:tcPr>
            <w:tcW w:w="3103" w:type="dxa"/>
            <w:vAlign w:val="center"/>
          </w:tcPr>
          <w:p w:rsidR="002E063C" w:rsidRPr="009E10BB" w:rsidRDefault="002E063C" w:rsidP="002E063C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9689" w:type="dxa"/>
            <w:gridSpan w:val="14"/>
            <w:vAlign w:val="center"/>
          </w:tcPr>
          <w:p w:rsidR="002E063C" w:rsidRPr="009E10BB" w:rsidRDefault="002E063C" w:rsidP="002E063C">
            <w:pPr>
              <w:widowControl w:val="0"/>
              <w:jc w:val="both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Оплатутоварапредусматриваетсяпроизвестив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2021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г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помесяцам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втомчисле</w:t>
            </w:r>
            <w:r w:rsidRPr="009E10BB">
              <w:rPr>
                <w:rStyle w:val="af6"/>
                <w:rFonts w:ascii="Arial Black" w:hAnsi="Arial Black"/>
                <w:sz w:val="20"/>
                <w:szCs w:val="20"/>
              </w:rPr>
              <w:footnoteReference w:customMarkFollows="1" w:id="20"/>
              <w:t>**</w:t>
            </w:r>
          </w:p>
        </w:tc>
      </w:tr>
      <w:tr w:rsidR="002E063C" w:rsidRPr="009E10BB" w:rsidTr="001936CC">
        <w:trPr>
          <w:gridAfter w:val="1"/>
          <w:wAfter w:w="16" w:type="dxa"/>
          <w:trHeight w:val="829"/>
        </w:trPr>
        <w:tc>
          <w:tcPr>
            <w:tcW w:w="1540" w:type="dxa"/>
          </w:tcPr>
          <w:p w:rsidR="002E063C" w:rsidRPr="009E10BB" w:rsidRDefault="002E063C" w:rsidP="002E063C">
            <w:pPr>
              <w:jc w:val="center"/>
              <w:rPr>
                <w:rFonts w:ascii="Arial Black" w:hAnsi="Arial Black"/>
                <w:sz w:val="20"/>
                <w:szCs w:val="20"/>
                <w:lang w:val="es-ES"/>
              </w:rPr>
            </w:pPr>
          </w:p>
        </w:tc>
        <w:tc>
          <w:tcPr>
            <w:tcW w:w="1650" w:type="dxa"/>
          </w:tcPr>
          <w:p w:rsidR="002E063C" w:rsidRPr="009E10BB" w:rsidRDefault="002E063C" w:rsidP="002E063C">
            <w:pPr>
              <w:jc w:val="center"/>
              <w:rPr>
                <w:rFonts w:ascii="Arial Black" w:hAnsi="Arial Black"/>
                <w:sz w:val="20"/>
                <w:szCs w:val="20"/>
                <w:lang w:val="es-ES"/>
              </w:rPr>
            </w:pPr>
          </w:p>
        </w:tc>
        <w:tc>
          <w:tcPr>
            <w:tcW w:w="3103" w:type="dxa"/>
          </w:tcPr>
          <w:p w:rsidR="002E063C" w:rsidRPr="009E10BB" w:rsidRDefault="002E063C" w:rsidP="002E063C">
            <w:pPr>
              <w:jc w:val="center"/>
              <w:rPr>
                <w:rFonts w:ascii="Arial Black" w:hAnsi="Arial Black"/>
                <w:sz w:val="20"/>
                <w:szCs w:val="20"/>
                <w:lang w:val="es-ES"/>
              </w:rPr>
            </w:pPr>
          </w:p>
        </w:tc>
        <w:tc>
          <w:tcPr>
            <w:tcW w:w="558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Янв</w:t>
            </w:r>
          </w:p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арь</w:t>
            </w:r>
          </w:p>
        </w:tc>
        <w:tc>
          <w:tcPr>
            <w:tcW w:w="632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Фев</w:t>
            </w:r>
          </w:p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раль</w:t>
            </w:r>
          </w:p>
        </w:tc>
        <w:tc>
          <w:tcPr>
            <w:tcW w:w="610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март</w:t>
            </w:r>
          </w:p>
        </w:tc>
        <w:tc>
          <w:tcPr>
            <w:tcW w:w="797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 w:cs="Sylfaen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апрель</w:t>
            </w:r>
          </w:p>
        </w:tc>
        <w:tc>
          <w:tcPr>
            <w:tcW w:w="710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май</w:t>
            </w:r>
          </w:p>
        </w:tc>
        <w:tc>
          <w:tcPr>
            <w:tcW w:w="705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июнь</w:t>
            </w:r>
          </w:p>
        </w:tc>
        <w:tc>
          <w:tcPr>
            <w:tcW w:w="706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июль</w:t>
            </w:r>
          </w:p>
        </w:tc>
        <w:tc>
          <w:tcPr>
            <w:tcW w:w="706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август</w:t>
            </w:r>
          </w:p>
        </w:tc>
        <w:tc>
          <w:tcPr>
            <w:tcW w:w="805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сентябрь</w:t>
            </w:r>
          </w:p>
        </w:tc>
        <w:tc>
          <w:tcPr>
            <w:tcW w:w="888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октябрь</w:t>
            </w:r>
          </w:p>
        </w:tc>
        <w:tc>
          <w:tcPr>
            <w:tcW w:w="822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ноябрь</w:t>
            </w:r>
          </w:p>
        </w:tc>
        <w:tc>
          <w:tcPr>
            <w:tcW w:w="888" w:type="dxa"/>
            <w:vAlign w:val="center"/>
          </w:tcPr>
          <w:p w:rsidR="002E063C" w:rsidRPr="009E10BB" w:rsidRDefault="002E063C" w:rsidP="002E063C">
            <w:pPr>
              <w:widowControl w:val="0"/>
              <w:ind w:right="-7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декабрь</w:t>
            </w:r>
          </w:p>
        </w:tc>
        <w:tc>
          <w:tcPr>
            <w:tcW w:w="846" w:type="dxa"/>
            <w:vAlign w:val="center"/>
          </w:tcPr>
          <w:p w:rsidR="002E063C" w:rsidRPr="009E10BB" w:rsidRDefault="002E063C" w:rsidP="002E063C">
            <w:pPr>
              <w:widowControl w:val="0"/>
              <w:ind w:right="-1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Всего</w:t>
            </w:r>
          </w:p>
        </w:tc>
      </w:tr>
      <w:tr w:rsidR="00747CD6" w:rsidRPr="009E10BB" w:rsidTr="001936CC">
        <w:trPr>
          <w:gridAfter w:val="1"/>
          <w:wAfter w:w="16" w:type="dxa"/>
          <w:trHeight w:val="170"/>
        </w:trPr>
        <w:tc>
          <w:tcPr>
            <w:tcW w:w="1540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1650" w:type="dxa"/>
            <w:vAlign w:val="bottom"/>
          </w:tcPr>
          <w:p w:rsidR="00747CD6" w:rsidRPr="009E10BB" w:rsidRDefault="00477859" w:rsidP="00747CD6">
            <w:pPr>
              <w:jc w:val="right"/>
              <w:rPr>
                <w:rFonts w:ascii="Arial Black" w:hAnsi="Arial Black" w:cs="Calibri"/>
                <w:sz w:val="22"/>
                <w:szCs w:val="22"/>
              </w:rPr>
            </w:pPr>
            <w:r w:rsidRPr="009E10BB">
              <w:rPr>
                <w:rFonts w:ascii="Arial Black" w:hAnsi="Arial Black" w:cs="Calibri"/>
                <w:sz w:val="22"/>
                <w:szCs w:val="22"/>
              </w:rPr>
              <w:t>09411710</w:t>
            </w:r>
          </w:p>
        </w:tc>
        <w:tc>
          <w:tcPr>
            <w:tcW w:w="3103" w:type="dxa"/>
            <w:vAlign w:val="center"/>
          </w:tcPr>
          <w:p w:rsidR="00747CD6" w:rsidRPr="009E10BB" w:rsidRDefault="007857AA" w:rsidP="00747CD6">
            <w:pPr>
              <w:rPr>
                <w:rFonts w:ascii="Arial Black" w:hAnsi="Arial Black"/>
                <w:color w:val="202124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color w:val="202124"/>
                <w:sz w:val="20"/>
                <w:szCs w:val="20"/>
              </w:rPr>
              <w:t>Сжатый природный газ</w:t>
            </w:r>
          </w:p>
        </w:tc>
        <w:tc>
          <w:tcPr>
            <w:tcW w:w="558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  <w:sz w:val="18"/>
                <w:szCs w:val="18"/>
                <w:lang w:val="pt-BR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...</w:t>
            </w:r>
          </w:p>
        </w:tc>
        <w:tc>
          <w:tcPr>
            <w:tcW w:w="632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  <w:sz w:val="18"/>
                <w:szCs w:val="18"/>
                <w:lang w:val="pt-BR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...</w:t>
            </w:r>
          </w:p>
        </w:tc>
        <w:tc>
          <w:tcPr>
            <w:tcW w:w="610" w:type="dxa"/>
            <w:vAlign w:val="center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  <w:sz w:val="18"/>
                <w:szCs w:val="18"/>
                <w:lang w:val="pt-BR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...</w:t>
            </w:r>
          </w:p>
        </w:tc>
        <w:tc>
          <w:tcPr>
            <w:tcW w:w="797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10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%</w:t>
            </w:r>
          </w:p>
        </w:tc>
        <w:tc>
          <w:tcPr>
            <w:tcW w:w="710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2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705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40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%</w:t>
            </w:r>
          </w:p>
        </w:tc>
        <w:tc>
          <w:tcPr>
            <w:tcW w:w="706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  <w:sz w:val="18"/>
                <w:szCs w:val="18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5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706" w:type="dxa"/>
          </w:tcPr>
          <w:p w:rsidR="00747CD6" w:rsidRPr="009E10BB" w:rsidRDefault="007857AA" w:rsidP="007857AA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6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05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7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88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8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22" w:type="dxa"/>
          </w:tcPr>
          <w:p w:rsidR="00747CD6" w:rsidRPr="009E10BB" w:rsidRDefault="007857AA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Theme="minorHAnsi" w:hAnsiTheme="minorHAnsi"/>
                <w:sz w:val="18"/>
                <w:szCs w:val="18"/>
                <w:lang w:val="hy-AM"/>
              </w:rPr>
              <w:t>9</w:t>
            </w:r>
            <w:r w:rsidR="00747CD6" w:rsidRPr="009E10BB">
              <w:rPr>
                <w:rFonts w:ascii="Arial Black" w:hAnsi="Arial Black"/>
                <w:sz w:val="18"/>
                <w:szCs w:val="18"/>
                <w:lang w:val="pt-BR"/>
              </w:rPr>
              <w:t>0%</w:t>
            </w:r>
          </w:p>
        </w:tc>
        <w:tc>
          <w:tcPr>
            <w:tcW w:w="888" w:type="dxa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100%</w:t>
            </w:r>
          </w:p>
        </w:tc>
        <w:tc>
          <w:tcPr>
            <w:tcW w:w="846" w:type="dxa"/>
          </w:tcPr>
          <w:p w:rsidR="00747CD6" w:rsidRPr="009E10BB" w:rsidRDefault="00747CD6" w:rsidP="00747CD6">
            <w:pPr>
              <w:jc w:val="center"/>
              <w:rPr>
                <w:rFonts w:ascii="Arial Black" w:hAnsi="Arial Black"/>
              </w:rPr>
            </w:pPr>
            <w:r w:rsidRPr="009E10BB">
              <w:rPr>
                <w:rFonts w:ascii="Arial Black" w:hAnsi="Arial Black"/>
                <w:sz w:val="18"/>
                <w:szCs w:val="18"/>
                <w:lang w:val="pt-BR"/>
              </w:rPr>
              <w:t>100%</w:t>
            </w:r>
          </w:p>
        </w:tc>
      </w:tr>
    </w:tbl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138F3" w:rsidRPr="009E10BB" w:rsidTr="00E22E51">
        <w:trPr>
          <w:jc w:val="center"/>
        </w:trPr>
        <w:tc>
          <w:tcPr>
            <w:tcW w:w="4536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ПОКУПАТЕЛЬ</w:t>
            </w:r>
          </w:p>
          <w:p w:rsidR="00071D1C" w:rsidRPr="009E10BB" w:rsidRDefault="00AB4EAB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760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4343" w:type="dxa"/>
          </w:tcPr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ПРОДАВЕЦ</w:t>
            </w:r>
          </w:p>
          <w:p w:rsidR="00071D1C" w:rsidRPr="009E10BB" w:rsidRDefault="00AB4EAB" w:rsidP="00B46D58">
            <w:pPr>
              <w:widowControl w:val="0"/>
              <w:jc w:val="center"/>
              <w:rPr>
                <w:rFonts w:ascii="Arial Black" w:hAnsi="Arial Black"/>
                <w:sz w:val="20"/>
                <w:szCs w:val="20"/>
                <w:lang w:val="en-US"/>
              </w:rPr>
            </w:pPr>
            <w:r w:rsidRPr="009E10BB">
              <w:rPr>
                <w:rFonts w:ascii="Arial Black" w:hAnsi="Arial Black"/>
                <w:sz w:val="20"/>
                <w:szCs w:val="20"/>
                <w:lang w:val="en-US"/>
              </w:rPr>
              <w:t>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подпись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071D1C" w:rsidRPr="009E10BB" w:rsidRDefault="00071D1C" w:rsidP="00B46D58">
      <w:pPr>
        <w:widowControl w:val="0"/>
        <w:spacing w:after="160"/>
        <w:rPr>
          <w:rFonts w:ascii="Arial Black" w:hAnsi="Arial Black"/>
          <w:sz w:val="20"/>
          <w:szCs w:val="20"/>
        </w:rPr>
        <w:sectPr w:rsidR="00071D1C" w:rsidRPr="009E10BB" w:rsidSect="00B76ED4">
          <w:footnotePr>
            <w:pos w:val="beneathText"/>
          </w:footnotePr>
          <w:pgSz w:w="16838" w:h="11906" w:orient="landscape" w:code="9"/>
          <w:pgMar w:top="567" w:right="1418" w:bottom="851" w:left="1418" w:header="561" w:footer="561" w:gutter="0"/>
          <w:cols w:space="720"/>
        </w:sectPr>
      </w:pP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3</w:t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кДоговоруподкодом</w:t>
      </w:r>
      <w:r w:rsidR="00E67FD5" w:rsidRPr="009E10BB">
        <w:rPr>
          <w:rFonts w:ascii="Arial Black" w:hAnsi="Arial Black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заключенному</w:t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/>
          <w:i/>
          <w:sz w:val="20"/>
          <w:szCs w:val="20"/>
        </w:rPr>
        <w:t>20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 w:cs="Calibri"/>
          <w:i/>
          <w:sz w:val="20"/>
          <w:szCs w:val="20"/>
        </w:rPr>
        <w:t>г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spacing w:after="160"/>
        <w:ind w:left="-142" w:firstLine="142"/>
        <w:jc w:val="center"/>
        <w:rPr>
          <w:rFonts w:ascii="Arial Black" w:hAnsi="Arial Black" w:cs="Sylfaen"/>
          <w:b/>
          <w:sz w:val="20"/>
          <w:szCs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788"/>
        <w:gridCol w:w="4962"/>
      </w:tblGrid>
      <w:tr w:rsidR="00B138F3" w:rsidRPr="009E10BB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EB713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Сторонадоговора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местонахождения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</w:t>
            </w:r>
            <w:r w:rsidRPr="009E10BB">
              <w:rPr>
                <w:rFonts w:ascii="Arial Black" w:hAnsi="Arial Black"/>
                <w:sz w:val="20"/>
                <w:szCs w:val="20"/>
              </w:rPr>
              <w:t>__</w:t>
            </w:r>
          </w:p>
          <w:p w:rsidR="0038400D" w:rsidRPr="009E10BB" w:rsidRDefault="00E67FD5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Р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____</w:t>
            </w:r>
            <w:r w:rsidRPr="009E10BB">
              <w:rPr>
                <w:rFonts w:ascii="Arial Black" w:hAnsi="Arial Black"/>
                <w:sz w:val="20"/>
                <w:szCs w:val="20"/>
              </w:rPr>
              <w:t>_</w:t>
            </w:r>
          </w:p>
        </w:tc>
        <w:tc>
          <w:tcPr>
            <w:tcW w:w="0" w:type="auto"/>
            <w:vAlign w:val="center"/>
          </w:tcPr>
          <w:p w:rsidR="0038400D" w:rsidRPr="009E10BB" w:rsidRDefault="00E67FD5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Заказчик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</w:t>
            </w:r>
          </w:p>
          <w:p w:rsidR="0038400D" w:rsidRPr="009E10BB" w:rsidRDefault="00E67FD5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местонахождения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Р</w:t>
            </w:r>
            <w:r w:rsidRPr="009E10BB">
              <w:rPr>
                <w:rFonts w:ascii="Arial Black" w:hAnsi="Arial Black"/>
                <w:sz w:val="20"/>
                <w:szCs w:val="20"/>
              </w:rPr>
              <w:t>/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УНН</w:t>
            </w:r>
            <w:r w:rsidRPr="009E10BB">
              <w:rPr>
                <w:rFonts w:ascii="Arial Black" w:hAnsi="Arial Black"/>
                <w:sz w:val="20"/>
                <w:szCs w:val="20"/>
              </w:rPr>
              <w:t>______________________</w:t>
            </w:r>
            <w:r w:rsidR="00E67FD5" w:rsidRPr="009E10BB">
              <w:rPr>
                <w:rFonts w:ascii="Arial Black" w:hAnsi="Arial Black"/>
                <w:sz w:val="20"/>
                <w:szCs w:val="20"/>
              </w:rPr>
              <w:t>___</w:t>
            </w:r>
            <w:r w:rsidRPr="009E10BB">
              <w:rPr>
                <w:rFonts w:ascii="Arial Black" w:hAnsi="Arial Black"/>
                <w:sz w:val="20"/>
                <w:szCs w:val="20"/>
              </w:rPr>
              <w:t>_____</w:t>
            </w:r>
          </w:p>
        </w:tc>
      </w:tr>
    </w:tbl>
    <w:p w:rsidR="0038400D" w:rsidRPr="009E10BB" w:rsidRDefault="0038400D" w:rsidP="00B46D58">
      <w:pPr>
        <w:widowControl w:val="0"/>
        <w:spacing w:after="160"/>
        <w:ind w:firstLine="375"/>
        <w:rPr>
          <w:rFonts w:ascii="Arial Black" w:hAnsi="Arial Black"/>
          <w:iCs/>
          <w:sz w:val="20"/>
          <w:szCs w:val="20"/>
        </w:rPr>
      </w:pPr>
    </w:p>
    <w:p w:rsidR="0038400D" w:rsidRPr="009E10BB" w:rsidRDefault="0038400D" w:rsidP="00B46D58">
      <w:pPr>
        <w:widowControl w:val="0"/>
        <w:spacing w:after="160"/>
        <w:ind w:left="567" w:right="467"/>
        <w:jc w:val="center"/>
        <w:rPr>
          <w:rFonts w:ascii="Arial Black" w:hAnsi="Arial Black"/>
          <w:iCs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АКТ</w:t>
      </w:r>
      <w:r w:rsidRPr="009E10BB">
        <w:rPr>
          <w:rFonts w:ascii="Arial Black" w:hAnsi="Arial Black" w:cs="Arial"/>
          <w:b/>
          <w:sz w:val="20"/>
          <w:szCs w:val="20"/>
        </w:rPr>
        <w:t>№</w:t>
      </w:r>
    </w:p>
    <w:p w:rsidR="0038400D" w:rsidRPr="009E10BB" w:rsidRDefault="0038400D" w:rsidP="00B46D58">
      <w:pPr>
        <w:widowControl w:val="0"/>
        <w:spacing w:after="160"/>
        <w:ind w:left="567" w:right="467"/>
        <w:jc w:val="center"/>
        <w:rPr>
          <w:rFonts w:ascii="Arial Black" w:hAnsi="Arial Black"/>
          <w:b/>
          <w:bCs/>
          <w:iCs/>
          <w:sz w:val="20"/>
          <w:szCs w:val="20"/>
        </w:rPr>
      </w:pPr>
      <w:r w:rsidRPr="009E10BB">
        <w:rPr>
          <w:rFonts w:ascii="Arial Black" w:hAnsi="Arial Black" w:cs="Calibri"/>
          <w:b/>
          <w:sz w:val="20"/>
          <w:szCs w:val="20"/>
        </w:rPr>
        <w:t>ПРИЕМА</w:t>
      </w:r>
      <w:r w:rsidRPr="009E10BB">
        <w:rPr>
          <w:rFonts w:ascii="Arial Black" w:hAnsi="Arial Black"/>
          <w:b/>
          <w:sz w:val="20"/>
          <w:szCs w:val="20"/>
        </w:rPr>
        <w:t>-</w:t>
      </w:r>
      <w:r w:rsidRPr="009E10BB">
        <w:rPr>
          <w:rFonts w:ascii="Arial Black" w:hAnsi="Arial Black" w:cs="Calibri"/>
          <w:b/>
          <w:sz w:val="20"/>
          <w:szCs w:val="20"/>
        </w:rPr>
        <w:t>ПЕРЕДАЧИРЕЗУЛЬТАТОВ</w:t>
      </w:r>
      <w:r w:rsidR="00AB4EAB" w:rsidRPr="009E10BB">
        <w:rPr>
          <w:rFonts w:ascii="Arial Black" w:hAnsi="Arial Black"/>
          <w:b/>
          <w:sz w:val="20"/>
          <w:szCs w:val="20"/>
        </w:rPr>
        <w:br/>
      </w:r>
      <w:r w:rsidRPr="009E10BB">
        <w:rPr>
          <w:rFonts w:ascii="Arial Black" w:hAnsi="Arial Black" w:cs="Calibri"/>
          <w:b/>
          <w:sz w:val="20"/>
          <w:szCs w:val="20"/>
        </w:rPr>
        <w:t>ИСПОЛНЕНИЯДОГОВОРАИЛИЕГОЧАСТИ</w:t>
      </w:r>
    </w:p>
    <w:p w:rsidR="0038400D" w:rsidRPr="009E10BB" w:rsidRDefault="0038400D" w:rsidP="00B46D58">
      <w:pPr>
        <w:pStyle w:val="a3"/>
        <w:widowControl w:val="0"/>
        <w:spacing w:after="160" w:line="240" w:lineRule="auto"/>
        <w:ind w:firstLine="0"/>
        <w:jc w:val="center"/>
        <w:rPr>
          <w:rFonts w:ascii="Arial Black" w:hAnsi="Arial Black"/>
          <w:b/>
          <w:bCs/>
          <w:iCs/>
        </w:rPr>
      </w:pPr>
    </w:p>
    <w:p w:rsidR="0038400D" w:rsidRPr="009E10BB" w:rsidRDefault="0038400D" w:rsidP="00B46D58">
      <w:pPr>
        <w:pStyle w:val="a3"/>
        <w:widowControl w:val="0"/>
        <w:tabs>
          <w:tab w:val="left" w:pos="1134"/>
          <w:tab w:val="left" w:pos="1843"/>
        </w:tabs>
        <w:spacing w:after="160" w:line="240" w:lineRule="auto"/>
        <w:ind w:firstLine="540"/>
        <w:rPr>
          <w:rFonts w:ascii="Arial Black" w:hAnsi="Arial Black"/>
          <w:iCs/>
        </w:rPr>
      </w:pPr>
      <w:r w:rsidRPr="009E10BB">
        <w:rPr>
          <w:rFonts w:ascii="Arial Black" w:hAnsi="Arial Black"/>
        </w:rPr>
        <w:t>"</w:t>
      </w:r>
      <w:r w:rsidR="00D52566" w:rsidRPr="009E10BB">
        <w:rPr>
          <w:rFonts w:ascii="Arial Black" w:hAnsi="Arial Black"/>
        </w:rPr>
        <w:tab/>
      </w:r>
      <w:r w:rsidRPr="009E10BB">
        <w:rPr>
          <w:rFonts w:ascii="Arial Black" w:hAnsi="Arial Black"/>
        </w:rPr>
        <w:t>" "</w:t>
      </w:r>
      <w:r w:rsidR="00D52566" w:rsidRPr="009E10BB">
        <w:rPr>
          <w:rFonts w:ascii="Arial Black" w:hAnsi="Arial Black"/>
        </w:rPr>
        <w:tab/>
      </w:r>
      <w:r w:rsidRPr="009E10BB">
        <w:rPr>
          <w:rFonts w:ascii="Arial Black" w:hAnsi="Arial Black"/>
        </w:rPr>
        <w:t>"20</w:t>
      </w:r>
      <w:r w:rsidR="00D52566" w:rsidRPr="009E10BB">
        <w:rPr>
          <w:rFonts w:ascii="Arial Black" w:hAnsi="Arial Black"/>
        </w:rPr>
        <w:tab/>
      </w:r>
      <w:r w:rsidRPr="009E10BB">
        <w:rPr>
          <w:rFonts w:ascii="Arial Black" w:hAnsi="Arial Black" w:cs="Calibri"/>
        </w:rPr>
        <w:t>г</w:t>
      </w:r>
      <w:r w:rsidRPr="009E10BB">
        <w:rPr>
          <w:rFonts w:ascii="Arial Black" w:hAnsi="Arial Black"/>
        </w:rPr>
        <w:t>.</w:t>
      </w:r>
    </w:p>
    <w:p w:rsidR="0038400D" w:rsidRPr="009E10BB" w:rsidRDefault="0038400D" w:rsidP="00B46D58">
      <w:pPr>
        <w:pStyle w:val="af4"/>
        <w:widowControl w:val="0"/>
        <w:spacing w:before="0" w:beforeAutospacing="0" w:after="160" w:afterAutospacing="0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Наименованиедоговора</w:t>
      </w:r>
      <w:r w:rsidRPr="009E10BB">
        <w:rPr>
          <w:rFonts w:ascii="Arial Black" w:hAnsi="Arial Black"/>
          <w:sz w:val="20"/>
          <w:szCs w:val="20"/>
        </w:rPr>
        <w:t xml:space="preserve">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Договор</w:t>
      </w:r>
      <w:r w:rsidRPr="009E10BB">
        <w:rPr>
          <w:rFonts w:ascii="Arial Black" w:hAnsi="Arial Black"/>
          <w:sz w:val="20"/>
          <w:szCs w:val="20"/>
        </w:rPr>
        <w:t>)</w:t>
      </w:r>
      <w:r w:rsidR="00196F14" w:rsidRPr="009E10BB">
        <w:rPr>
          <w:rFonts w:ascii="Arial Black" w:hAnsi="Arial Black"/>
          <w:sz w:val="20"/>
          <w:szCs w:val="20"/>
        </w:rPr>
        <w:t>_</w:t>
      </w:r>
      <w:r w:rsidR="00F71F29" w:rsidRPr="009E10BB">
        <w:rPr>
          <w:rFonts w:ascii="Arial Black" w:hAnsi="Arial Black"/>
          <w:sz w:val="20"/>
          <w:szCs w:val="20"/>
        </w:rPr>
        <w:t>_______</w:t>
      </w:r>
      <w:r w:rsidR="00196F14" w:rsidRPr="009E10BB">
        <w:rPr>
          <w:rFonts w:ascii="Arial Black" w:hAnsi="Arial Black"/>
          <w:sz w:val="20"/>
          <w:szCs w:val="20"/>
        </w:rPr>
        <w:t>_</w:t>
      </w:r>
      <w:r w:rsidR="00F71F29" w:rsidRPr="009E10BB">
        <w:rPr>
          <w:rFonts w:ascii="Arial Black" w:hAnsi="Arial Black"/>
          <w:sz w:val="20"/>
          <w:szCs w:val="20"/>
        </w:rPr>
        <w:t>__</w:t>
      </w:r>
      <w:r w:rsidR="00196F14" w:rsidRPr="009E10BB">
        <w:rPr>
          <w:rFonts w:ascii="Arial Black" w:hAnsi="Arial Black"/>
          <w:sz w:val="20"/>
          <w:szCs w:val="20"/>
        </w:rPr>
        <w:t>_____</w:t>
      </w:r>
      <w:r w:rsidRPr="009E10BB">
        <w:rPr>
          <w:rFonts w:ascii="Arial Black" w:hAnsi="Arial Black"/>
          <w:sz w:val="20"/>
          <w:szCs w:val="20"/>
        </w:rPr>
        <w:t>__________________</w:t>
      </w:r>
    </w:p>
    <w:p w:rsidR="0038400D" w:rsidRPr="009E10BB" w:rsidRDefault="0038400D" w:rsidP="00B46D58">
      <w:pPr>
        <w:pStyle w:val="af4"/>
        <w:widowControl w:val="0"/>
        <w:spacing w:before="0" w:beforeAutospacing="0" w:after="160" w:afterAutospacing="0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ДатазаключенияДоговора</w:t>
      </w:r>
      <w:r w:rsidRPr="009E10BB">
        <w:rPr>
          <w:rFonts w:ascii="Arial Black" w:hAnsi="Arial Black"/>
          <w:sz w:val="20"/>
          <w:szCs w:val="20"/>
        </w:rPr>
        <w:t xml:space="preserve"> "___</w:t>
      </w:r>
      <w:r w:rsidR="00196F14" w:rsidRPr="009E10BB">
        <w:rPr>
          <w:rFonts w:ascii="Arial Black" w:hAnsi="Arial Black"/>
          <w:sz w:val="20"/>
          <w:szCs w:val="20"/>
        </w:rPr>
        <w:t>___</w:t>
      </w:r>
      <w:r w:rsidR="00F71F29" w:rsidRPr="009E10BB">
        <w:rPr>
          <w:rFonts w:ascii="Arial Black" w:hAnsi="Arial Black"/>
          <w:sz w:val="20"/>
          <w:szCs w:val="20"/>
        </w:rPr>
        <w:t>___</w:t>
      </w:r>
      <w:r w:rsidRPr="009E10BB">
        <w:rPr>
          <w:rFonts w:ascii="Arial Black" w:hAnsi="Arial Black"/>
          <w:sz w:val="20"/>
          <w:szCs w:val="20"/>
        </w:rPr>
        <w:t>_" "______</w:t>
      </w:r>
      <w:r w:rsidR="00196F14" w:rsidRPr="009E10BB">
        <w:rPr>
          <w:rFonts w:ascii="Arial Black" w:hAnsi="Arial Black"/>
          <w:sz w:val="20"/>
          <w:szCs w:val="20"/>
        </w:rPr>
        <w:t>_______</w:t>
      </w:r>
      <w:r w:rsidRPr="009E10BB">
        <w:rPr>
          <w:rFonts w:ascii="Arial Black" w:hAnsi="Arial Black"/>
          <w:sz w:val="20"/>
          <w:szCs w:val="20"/>
        </w:rPr>
        <w:t xml:space="preserve">__________" 20 </w:t>
      </w:r>
      <w:r w:rsidR="00196F14" w:rsidRPr="009E10BB">
        <w:rPr>
          <w:rFonts w:ascii="Arial Black" w:hAnsi="Arial Black"/>
          <w:sz w:val="20"/>
          <w:szCs w:val="20"/>
        </w:rPr>
        <w:t>___</w:t>
      </w:r>
      <w:r w:rsidR="00F71F29" w:rsidRPr="009E10BB">
        <w:rPr>
          <w:rFonts w:ascii="Arial Black" w:hAnsi="Arial Black"/>
          <w:sz w:val="20"/>
          <w:szCs w:val="20"/>
        </w:rPr>
        <w:t>___</w:t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>.</w:t>
      </w:r>
    </w:p>
    <w:p w:rsidR="0038400D" w:rsidRPr="009E10BB" w:rsidRDefault="0038400D" w:rsidP="00B46D58">
      <w:pPr>
        <w:pStyle w:val="af4"/>
        <w:widowControl w:val="0"/>
        <w:spacing w:before="0" w:beforeAutospacing="0" w:after="160" w:afterAutospacing="0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НомерДоговора</w:t>
      </w:r>
      <w:r w:rsidRPr="009E10BB">
        <w:rPr>
          <w:rFonts w:ascii="Arial Black" w:hAnsi="Arial Black"/>
          <w:sz w:val="20"/>
          <w:szCs w:val="20"/>
        </w:rPr>
        <w:t xml:space="preserve"> ____</w:t>
      </w:r>
      <w:r w:rsidR="00196F14" w:rsidRPr="009E10BB">
        <w:rPr>
          <w:rFonts w:ascii="Arial Black" w:hAnsi="Arial Black"/>
          <w:sz w:val="20"/>
          <w:szCs w:val="20"/>
        </w:rPr>
        <w:t>_____________</w:t>
      </w:r>
      <w:r w:rsidR="00F71F29" w:rsidRPr="009E10BB">
        <w:rPr>
          <w:rFonts w:ascii="Arial Black" w:hAnsi="Arial Black"/>
          <w:sz w:val="20"/>
          <w:szCs w:val="20"/>
        </w:rPr>
        <w:t>___________________________________</w:t>
      </w:r>
      <w:r w:rsidRPr="009E10BB">
        <w:rPr>
          <w:rFonts w:ascii="Arial Black" w:hAnsi="Arial Black"/>
          <w:sz w:val="20"/>
          <w:szCs w:val="20"/>
        </w:rPr>
        <w:t>______</w:t>
      </w:r>
    </w:p>
    <w:p w:rsidR="00AB4EAB" w:rsidRPr="009E10BB" w:rsidRDefault="0038400D" w:rsidP="00B46D58">
      <w:pPr>
        <w:widowControl w:val="0"/>
        <w:tabs>
          <w:tab w:val="left" w:pos="5954"/>
          <w:tab w:val="left" w:pos="6663"/>
          <w:tab w:val="left" w:pos="7513"/>
        </w:tabs>
        <w:spacing w:after="1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ЗаказчикисторонаДоговора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принимаязаоснованиеотносящийсякисполнениюдоговорасчет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фактуру</w:t>
      </w:r>
      <w:r w:rsidRPr="009E10BB">
        <w:rPr>
          <w:rFonts w:ascii="Arial Black" w:hAnsi="Arial Black"/>
          <w:sz w:val="20"/>
          <w:szCs w:val="20"/>
        </w:rPr>
        <w:t xml:space="preserve"> N __</w:t>
      </w:r>
      <w:r w:rsidR="00F71F29" w:rsidRPr="009E10BB">
        <w:rPr>
          <w:rFonts w:ascii="Arial Black" w:hAnsi="Arial Black"/>
          <w:sz w:val="20"/>
          <w:szCs w:val="20"/>
        </w:rPr>
        <w:t>_____</w:t>
      </w:r>
      <w:r w:rsidRPr="009E10BB">
        <w:rPr>
          <w:rFonts w:ascii="Arial Black" w:hAnsi="Arial Black"/>
          <w:sz w:val="20"/>
          <w:szCs w:val="20"/>
        </w:rPr>
        <w:t xml:space="preserve">_ , </w:t>
      </w:r>
      <w:r w:rsidRPr="009E10BB">
        <w:rPr>
          <w:rFonts w:ascii="Arial Black" w:hAnsi="Arial Black" w:cs="Calibri"/>
          <w:sz w:val="20"/>
          <w:szCs w:val="20"/>
        </w:rPr>
        <w:t>выписанный</w:t>
      </w:r>
      <w:r w:rsidRPr="009E10BB">
        <w:rPr>
          <w:rFonts w:ascii="Arial Black" w:hAnsi="Arial Black"/>
          <w:sz w:val="20"/>
          <w:szCs w:val="20"/>
        </w:rPr>
        <w:t xml:space="preserve"> "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/>
          <w:sz w:val="20"/>
          <w:szCs w:val="20"/>
        </w:rPr>
        <w:t>""</w:t>
      </w:r>
      <w:r w:rsidR="00D52566" w:rsidRPr="009E10BB">
        <w:rPr>
          <w:rFonts w:ascii="Arial Black" w:hAnsi="Arial Black"/>
          <w:sz w:val="20"/>
          <w:szCs w:val="20"/>
        </w:rPr>
        <w:tab/>
      </w:r>
      <w:r w:rsidR="00AB4EAB" w:rsidRPr="009E10BB">
        <w:rPr>
          <w:rFonts w:ascii="Arial Black" w:hAnsi="Arial Black"/>
          <w:sz w:val="20"/>
          <w:szCs w:val="20"/>
        </w:rPr>
        <w:t>"</w:t>
      </w:r>
      <w:r w:rsidRPr="009E10BB">
        <w:rPr>
          <w:rFonts w:ascii="Arial Black" w:hAnsi="Arial Black"/>
          <w:sz w:val="20"/>
          <w:szCs w:val="20"/>
        </w:rPr>
        <w:t xml:space="preserve"> 20</w:t>
      </w:r>
      <w:r w:rsidR="00D52566"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., </w:t>
      </w:r>
      <w:r w:rsidRPr="009E10BB">
        <w:rPr>
          <w:rFonts w:ascii="Arial Black" w:hAnsi="Arial Black" w:cs="Calibri"/>
          <w:sz w:val="20"/>
          <w:szCs w:val="20"/>
        </w:rPr>
        <w:t>составилинастоящийактоследующем</w:t>
      </w:r>
      <w:r w:rsidRPr="009E10BB">
        <w:rPr>
          <w:rFonts w:ascii="Arial Black" w:hAnsi="Arial Black"/>
          <w:sz w:val="20"/>
          <w:szCs w:val="20"/>
        </w:rPr>
        <w:t>:</w:t>
      </w:r>
      <w:r w:rsidR="00AB4EAB" w:rsidRPr="009E10BB">
        <w:rPr>
          <w:rFonts w:ascii="Arial Black" w:hAnsi="Arial Black"/>
          <w:sz w:val="20"/>
          <w:szCs w:val="20"/>
        </w:rPr>
        <w:br w:type="page"/>
      </w:r>
    </w:p>
    <w:p w:rsidR="0038400D" w:rsidRPr="009E10BB" w:rsidRDefault="0038400D" w:rsidP="00B46D58">
      <w:pPr>
        <w:widowControl w:val="0"/>
        <w:spacing w:after="160"/>
        <w:ind w:firstLine="567"/>
        <w:jc w:val="both"/>
        <w:rPr>
          <w:rFonts w:ascii="Arial Black" w:hAnsi="Arial Black"/>
          <w:iCs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lastRenderedPageBreak/>
        <w:t>ВрамкахДоговорасторонаДоговорапоставиласледующиетовары</w:t>
      </w:r>
      <w:r w:rsidRPr="009E10BB">
        <w:rPr>
          <w:rFonts w:ascii="Arial Black" w:hAnsi="Arial Black"/>
          <w:sz w:val="20"/>
          <w:szCs w:val="20"/>
        </w:rPr>
        <w:t>:</w:t>
      </w: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"/>
        <w:gridCol w:w="1088"/>
        <w:gridCol w:w="1440"/>
        <w:gridCol w:w="1299"/>
        <w:gridCol w:w="1276"/>
        <w:gridCol w:w="1418"/>
        <w:gridCol w:w="1275"/>
        <w:gridCol w:w="1134"/>
        <w:gridCol w:w="1333"/>
      </w:tblGrid>
      <w:tr w:rsidR="00B138F3" w:rsidRPr="009E10BB" w:rsidTr="00AB4EAB">
        <w:trPr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Arial"/>
                <w:sz w:val="20"/>
                <w:szCs w:val="20"/>
              </w:rPr>
              <w:t>№</w:t>
            </w:r>
          </w:p>
        </w:tc>
        <w:tc>
          <w:tcPr>
            <w:tcW w:w="10263" w:type="dxa"/>
            <w:gridSpan w:val="8"/>
            <w:shd w:val="clear" w:color="auto" w:fill="auto"/>
            <w:vAlign w:val="center"/>
          </w:tcPr>
          <w:p w:rsidR="0038400D" w:rsidRPr="009E10BB" w:rsidRDefault="0038400D" w:rsidP="00B46D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Поставленныетовары</w:t>
            </w:r>
          </w:p>
        </w:tc>
      </w:tr>
      <w:tr w:rsidR="00B138F3" w:rsidRPr="009E10BB" w:rsidTr="00AB4EAB">
        <w:trPr>
          <w:jc w:val="center"/>
        </w:trPr>
        <w:tc>
          <w:tcPr>
            <w:tcW w:w="442" w:type="dxa"/>
            <w:vMerge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vMerge w:val="restart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краткоеизложениетехническойхарактеристики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количественныйпоказатель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срокисполнения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400D" w:rsidRPr="009E10BB" w:rsidRDefault="00A20240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умма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подлежащаяуплате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тыс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драмов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  <w:tc>
          <w:tcPr>
            <w:tcW w:w="1333" w:type="dxa"/>
            <w:vMerge w:val="restart"/>
            <w:shd w:val="clear" w:color="auto" w:fill="auto"/>
            <w:vAlign w:val="center"/>
          </w:tcPr>
          <w:p w:rsidR="0038400D" w:rsidRPr="009E10BB" w:rsidRDefault="00A20240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с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рокоплаты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="0038400D" w:rsidRPr="009E10BB">
              <w:rPr>
                <w:rFonts w:ascii="Arial Black" w:hAnsi="Arial Black" w:cs="Calibri"/>
                <w:sz w:val="20"/>
                <w:szCs w:val="20"/>
              </w:rPr>
              <w:t>пографикуоплаты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AB4EAB">
        <w:trPr>
          <w:trHeight w:val="1105"/>
          <w:jc w:val="center"/>
        </w:trPr>
        <w:tc>
          <w:tcPr>
            <w:tcW w:w="4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пографикузакупки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утвержденномуДоговором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фактический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пографикузакупки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утвержденномуДоговором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фактический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B138F3" w:rsidRPr="009E10BB" w:rsidTr="00AB4EAB">
        <w:trPr>
          <w:jc w:val="center"/>
        </w:trPr>
        <w:tc>
          <w:tcPr>
            <w:tcW w:w="442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  <w:tr w:rsidR="0038400D" w:rsidRPr="009E10BB" w:rsidTr="00AB4EAB">
        <w:trPr>
          <w:jc w:val="center"/>
        </w:trPr>
        <w:tc>
          <w:tcPr>
            <w:tcW w:w="442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  <w:tc>
          <w:tcPr>
            <w:tcW w:w="1333" w:type="dxa"/>
            <w:shd w:val="clear" w:color="auto" w:fill="auto"/>
          </w:tcPr>
          <w:p w:rsidR="0038400D" w:rsidRPr="009E10BB" w:rsidRDefault="0038400D" w:rsidP="00B46D58">
            <w:pPr>
              <w:pStyle w:val="af4"/>
              <w:widowControl w:val="0"/>
              <w:spacing w:before="0" w:beforeAutospacing="0" w:after="120" w:afterAutospacing="0"/>
              <w:jc w:val="center"/>
              <w:rPr>
                <w:rFonts w:ascii="Arial Black" w:hAnsi="Arial Black"/>
                <w:sz w:val="20"/>
                <w:szCs w:val="20"/>
              </w:rPr>
            </w:pPr>
          </w:p>
        </w:tc>
      </w:tr>
    </w:tbl>
    <w:p w:rsidR="0038400D" w:rsidRPr="009E10BB" w:rsidRDefault="0038400D" w:rsidP="00B46D58">
      <w:pPr>
        <w:widowControl w:val="0"/>
        <w:spacing w:after="160"/>
        <w:ind w:firstLine="375"/>
        <w:jc w:val="both"/>
        <w:rPr>
          <w:rFonts w:ascii="Arial Black" w:hAnsi="Arial Black" w:cs="Arial"/>
          <w:iCs/>
          <w:sz w:val="20"/>
          <w:szCs w:val="20"/>
          <w:lang w:val="en-US"/>
        </w:rPr>
      </w:pPr>
    </w:p>
    <w:p w:rsidR="0038400D" w:rsidRPr="009E10BB" w:rsidRDefault="0038400D" w:rsidP="00B46D58">
      <w:pPr>
        <w:widowControl w:val="0"/>
        <w:spacing w:after="160"/>
        <w:ind w:firstLine="567"/>
        <w:jc w:val="both"/>
        <w:rPr>
          <w:rFonts w:ascii="Arial Black" w:hAnsi="Arial Black"/>
          <w:iCs/>
          <w:snapToGrid w:val="0"/>
          <w:sz w:val="20"/>
          <w:szCs w:val="20"/>
        </w:rPr>
      </w:pPr>
      <w:r w:rsidRPr="009E10BB">
        <w:rPr>
          <w:rFonts w:ascii="Arial Black" w:hAnsi="Arial Black" w:cs="Calibri"/>
          <w:snapToGrid w:val="0"/>
          <w:sz w:val="20"/>
          <w:szCs w:val="20"/>
        </w:rPr>
        <w:t>Счет</w:t>
      </w:r>
      <w:r w:rsidRPr="009E10BB">
        <w:rPr>
          <w:rFonts w:ascii="Arial Black" w:hAnsi="Arial Black"/>
          <w:snapToGrid w:val="0"/>
          <w:sz w:val="20"/>
          <w:szCs w:val="20"/>
        </w:rPr>
        <w:t>-</w:t>
      </w:r>
      <w:r w:rsidRPr="009E10BB">
        <w:rPr>
          <w:rFonts w:ascii="Arial Black" w:hAnsi="Arial Black" w:cs="Calibri"/>
          <w:snapToGrid w:val="0"/>
          <w:sz w:val="20"/>
          <w:szCs w:val="20"/>
        </w:rPr>
        <w:t>фактураиположительноезаключение</w:t>
      </w:r>
      <w:r w:rsidRPr="009E10BB">
        <w:rPr>
          <w:rFonts w:ascii="Arial Black" w:hAnsi="Arial Black"/>
          <w:snapToGrid w:val="0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napToGrid w:val="0"/>
          <w:sz w:val="20"/>
          <w:szCs w:val="20"/>
        </w:rPr>
        <w:t>послужившиеоснованиемдляподтверждениявдвустороннемпорядкенастоящегоАкта</w:t>
      </w:r>
      <w:r w:rsidRPr="009E10BB">
        <w:rPr>
          <w:rFonts w:ascii="Arial Black" w:hAnsi="Arial Black"/>
          <w:snapToGrid w:val="0"/>
          <w:sz w:val="20"/>
          <w:szCs w:val="20"/>
        </w:rPr>
        <w:t>,</w:t>
      </w:r>
      <w:r w:rsidRPr="009E10BB">
        <w:rPr>
          <w:rFonts w:ascii="Arial Black" w:hAnsi="Arial Black" w:cs="Calibri"/>
          <w:sz w:val="20"/>
          <w:szCs w:val="20"/>
        </w:rPr>
        <w:t>являютсясоставляющейчастьюнастоящегоАктаиприлагаются</w:t>
      </w:r>
      <w:r w:rsidRPr="009E10BB">
        <w:rPr>
          <w:rFonts w:ascii="Arial Black" w:hAnsi="Arial Black"/>
          <w:sz w:val="20"/>
          <w:szCs w:val="20"/>
        </w:rPr>
        <w:t>.</w:t>
      </w:r>
    </w:p>
    <w:p w:rsidR="0038400D" w:rsidRPr="009E10BB" w:rsidRDefault="0038400D" w:rsidP="00B46D58">
      <w:pPr>
        <w:widowControl w:val="0"/>
        <w:spacing w:after="160"/>
        <w:ind w:firstLine="375"/>
        <w:jc w:val="both"/>
        <w:rPr>
          <w:rFonts w:ascii="Arial Black" w:hAnsi="Arial Black"/>
          <w:iCs/>
          <w:snapToGrid w:val="0"/>
          <w:sz w:val="20"/>
          <w:szCs w:val="20"/>
        </w:rPr>
      </w:pP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52"/>
        <w:gridCol w:w="4852"/>
      </w:tblGrid>
      <w:tr w:rsidR="00B138F3" w:rsidRPr="009E10BB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Товарпередал</w:t>
            </w:r>
          </w:p>
        </w:tc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Товарпринят</w:t>
            </w:r>
          </w:p>
        </w:tc>
      </w:tr>
      <w:tr w:rsidR="00B138F3" w:rsidRPr="009E10BB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</w:t>
            </w:r>
            <w:r w:rsidR="00196F14" w:rsidRPr="009E10BB">
              <w:rPr>
                <w:rFonts w:ascii="Arial Black" w:hAnsi="Arial Black"/>
                <w:sz w:val="20"/>
                <w:szCs w:val="20"/>
              </w:rPr>
              <w:t>________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___ 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38400D" w:rsidRPr="009E10BB" w:rsidRDefault="00196F14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__________________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</w:p>
        </w:tc>
      </w:tr>
      <w:tr w:rsidR="00B138F3" w:rsidRPr="009E10BB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196F14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 xml:space="preserve">_ 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  <w:lang w:val="en-US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38400D" w:rsidRPr="009E10BB" w:rsidRDefault="00196F14" w:rsidP="00B46D58">
            <w:pPr>
              <w:widowControl w:val="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</w:t>
            </w:r>
            <w:r w:rsidR="0038400D" w:rsidRPr="009E10BB">
              <w:rPr>
                <w:rFonts w:ascii="Arial Black" w:hAnsi="Arial Black"/>
                <w:sz w:val="20"/>
                <w:szCs w:val="20"/>
              </w:rPr>
              <w:t>___________________</w:t>
            </w:r>
          </w:p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</w:tr>
      <w:tr w:rsidR="00B138F3" w:rsidRPr="009E10BB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38400D" w:rsidRPr="009E10BB" w:rsidRDefault="0038400D" w:rsidP="00B46D58">
            <w:pPr>
              <w:widowControl w:val="0"/>
              <w:spacing w:after="160"/>
              <w:jc w:val="center"/>
              <w:rPr>
                <w:rFonts w:ascii="Arial Black" w:hAnsi="Arial Black"/>
                <w:i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. 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П</w:t>
            </w:r>
            <w:r w:rsidRPr="009E10BB">
              <w:rPr>
                <w:rFonts w:ascii="Arial Black" w:hAnsi="Arial Black"/>
                <w:sz w:val="20"/>
                <w:szCs w:val="20"/>
              </w:rPr>
              <w:t>.</w:t>
            </w:r>
          </w:p>
        </w:tc>
      </w:tr>
    </w:tbl>
    <w:p w:rsidR="00196F14" w:rsidRPr="009E10BB" w:rsidRDefault="00196F14" w:rsidP="00B46D58">
      <w:pPr>
        <w:widowControl w:val="0"/>
        <w:spacing w:after="160"/>
        <w:jc w:val="right"/>
        <w:rPr>
          <w:rFonts w:ascii="Arial Black" w:hAnsi="Arial Black" w:cs="Sylfaen"/>
          <w:b/>
          <w:sz w:val="20"/>
          <w:szCs w:val="20"/>
        </w:rPr>
      </w:pPr>
    </w:p>
    <w:p w:rsidR="00196F14" w:rsidRPr="009E10BB" w:rsidRDefault="00196F14" w:rsidP="00B46D58">
      <w:pPr>
        <w:rPr>
          <w:rFonts w:ascii="Arial Black" w:hAnsi="Arial Black" w:cs="Sylfaen"/>
          <w:b/>
          <w:sz w:val="20"/>
          <w:szCs w:val="20"/>
        </w:rPr>
      </w:pPr>
      <w:r w:rsidRPr="009E10BB">
        <w:rPr>
          <w:rFonts w:ascii="Arial Black" w:hAnsi="Arial Black" w:cs="Sylfaen"/>
          <w:b/>
          <w:sz w:val="20"/>
          <w:szCs w:val="20"/>
        </w:rPr>
        <w:br w:type="page"/>
      </w:r>
    </w:p>
    <w:p w:rsidR="00071D1C" w:rsidRPr="009E10BB" w:rsidRDefault="00071D1C" w:rsidP="00B46D58">
      <w:pPr>
        <w:widowControl w:val="0"/>
        <w:spacing w:after="160"/>
        <w:jc w:val="right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lastRenderedPageBreak/>
        <w:t>Приложение</w:t>
      </w:r>
      <w:r w:rsidRPr="009E10BB">
        <w:rPr>
          <w:rFonts w:ascii="Arial Black" w:hAnsi="Arial Black" w:cs="Arial"/>
          <w:i/>
          <w:sz w:val="20"/>
          <w:szCs w:val="20"/>
        </w:rPr>
        <w:t>№</w:t>
      </w:r>
      <w:r w:rsidRPr="009E10BB">
        <w:rPr>
          <w:rFonts w:ascii="Arial Black" w:hAnsi="Arial Black"/>
          <w:i/>
          <w:sz w:val="20"/>
          <w:szCs w:val="20"/>
        </w:rPr>
        <w:t xml:space="preserve"> 3.1</w:t>
      </w:r>
    </w:p>
    <w:p w:rsidR="00341A74" w:rsidRPr="009E10BB" w:rsidRDefault="00341A74" w:rsidP="00B46D58">
      <w:pPr>
        <w:widowControl w:val="0"/>
        <w:spacing w:after="160"/>
        <w:jc w:val="right"/>
        <w:rPr>
          <w:rFonts w:ascii="Arial Black" w:hAnsi="Arial Black" w:cs="Sylfaen"/>
          <w:i/>
          <w:sz w:val="20"/>
          <w:szCs w:val="20"/>
        </w:rPr>
      </w:pPr>
      <w:r w:rsidRPr="009E10BB">
        <w:rPr>
          <w:rFonts w:ascii="Arial Black" w:hAnsi="Arial Black" w:cs="Calibri"/>
          <w:i/>
          <w:sz w:val="20"/>
          <w:szCs w:val="20"/>
        </w:rPr>
        <w:t>кДоговоруподкодом</w:t>
      </w:r>
      <w:r w:rsidR="00196F14" w:rsidRPr="009E10BB">
        <w:rPr>
          <w:rFonts w:ascii="Arial Black" w:hAnsi="Arial Black" w:cs="Sylfaen"/>
          <w:i/>
          <w:sz w:val="20"/>
          <w:szCs w:val="20"/>
        </w:rPr>
        <w:br/>
      </w:r>
      <w:r w:rsidRPr="009E10BB">
        <w:rPr>
          <w:rFonts w:ascii="Arial Black" w:hAnsi="Arial Black" w:cs="Calibri"/>
          <w:i/>
          <w:sz w:val="20"/>
          <w:szCs w:val="20"/>
        </w:rPr>
        <w:t>заключенному</w:t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="006132ED" w:rsidRPr="009E10BB">
        <w:rPr>
          <w:rFonts w:ascii="Arial Black" w:hAnsi="Arial Black"/>
          <w:i/>
          <w:sz w:val="20"/>
          <w:szCs w:val="20"/>
        </w:rPr>
        <w:t>"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/>
          <w:i/>
          <w:sz w:val="20"/>
          <w:szCs w:val="20"/>
        </w:rPr>
        <w:t>20</w:t>
      </w:r>
      <w:r w:rsidR="00D52566" w:rsidRPr="009E10BB">
        <w:rPr>
          <w:rFonts w:ascii="Arial Black" w:hAnsi="Arial Black"/>
          <w:i/>
          <w:sz w:val="20"/>
          <w:szCs w:val="20"/>
        </w:rPr>
        <w:tab/>
      </w:r>
      <w:r w:rsidRPr="009E10BB">
        <w:rPr>
          <w:rFonts w:ascii="Arial Black" w:hAnsi="Arial Black" w:cs="Calibri"/>
          <w:i/>
          <w:sz w:val="20"/>
          <w:szCs w:val="20"/>
        </w:rPr>
        <w:t>г</w:t>
      </w:r>
      <w:r w:rsidRPr="009E10BB">
        <w:rPr>
          <w:rFonts w:ascii="Arial Black" w:hAnsi="Arial Black"/>
          <w:i/>
          <w:sz w:val="20"/>
          <w:szCs w:val="20"/>
        </w:rPr>
        <w:t>.</w:t>
      </w:r>
    </w:p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center"/>
        <w:rPr>
          <w:rFonts w:ascii="Arial Black" w:hAnsi="Arial Black" w:cs="Sylfaen"/>
          <w:b/>
          <w:bCs/>
          <w:sz w:val="20"/>
          <w:szCs w:val="20"/>
        </w:rPr>
      </w:pPr>
    </w:p>
    <w:p w:rsidR="00071D1C" w:rsidRPr="009E10BB" w:rsidRDefault="00196F14" w:rsidP="00B46D58">
      <w:pPr>
        <w:widowControl w:val="0"/>
        <w:spacing w:after="160"/>
        <w:jc w:val="center"/>
        <w:rPr>
          <w:rFonts w:ascii="Arial Black" w:hAnsi="Arial Black" w:cs="Sylfaen"/>
          <w:bCs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АКТ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 w:cs="Arial Armenian"/>
          <w:sz w:val="20"/>
          <w:szCs w:val="20"/>
        </w:rPr>
        <w:t>———</w:t>
      </w:r>
    </w:p>
    <w:p w:rsidR="00071D1C" w:rsidRPr="009E10BB" w:rsidRDefault="00071D1C" w:rsidP="00B46D58">
      <w:pPr>
        <w:widowControl w:val="0"/>
        <w:spacing w:after="160"/>
        <w:jc w:val="center"/>
        <w:rPr>
          <w:rFonts w:ascii="Arial Black" w:hAnsi="Arial Black" w:cs="Sylfaen"/>
          <w:b/>
          <w:bCs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относительнофиксированияфактапередачиПокупателюрезультатадоговора</w:t>
      </w:r>
    </w:p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center"/>
        <w:rPr>
          <w:rFonts w:ascii="Arial Black" w:hAnsi="Arial Black" w:cs="Sylfaen"/>
          <w:sz w:val="20"/>
          <w:szCs w:val="20"/>
        </w:rPr>
      </w:pPr>
    </w:p>
    <w:p w:rsidR="006B3AE3" w:rsidRPr="009E10BB" w:rsidRDefault="006B3AE3" w:rsidP="00B46D58">
      <w:pPr>
        <w:widowControl w:val="0"/>
        <w:ind w:firstLine="567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Настоящимфиксируется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чтоврамкахдоговоразакупки</w:t>
      </w:r>
      <w:r w:rsidRPr="009E10BB">
        <w:rPr>
          <w:rFonts w:ascii="Arial Black" w:hAnsi="Arial Black" w:cs="Arial"/>
          <w:sz w:val="20"/>
          <w:szCs w:val="20"/>
        </w:rPr>
        <w:t>№</w:t>
      </w:r>
      <w:r w:rsidRPr="009E10BB">
        <w:rPr>
          <w:rFonts w:ascii="Arial Black" w:hAnsi="Arial Black"/>
          <w:sz w:val="20"/>
          <w:szCs w:val="20"/>
        </w:rPr>
        <w:t xml:space="preserve"> ______________,</w:t>
      </w:r>
    </w:p>
    <w:p w:rsidR="006B3AE3" w:rsidRPr="009E10BB" w:rsidRDefault="006B3AE3" w:rsidP="00B46D58">
      <w:pPr>
        <w:widowControl w:val="0"/>
        <w:spacing w:after="120"/>
        <w:ind w:left="7371" w:hanging="141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номердоговора</w:t>
      </w:r>
    </w:p>
    <w:p w:rsidR="006B3AE3" w:rsidRPr="009E10BB" w:rsidRDefault="006B3AE3" w:rsidP="00B46D58">
      <w:pPr>
        <w:widowControl w:val="0"/>
        <w:tabs>
          <w:tab w:val="left" w:pos="4480"/>
        </w:tabs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заключенного</w:t>
      </w:r>
      <w:r w:rsidRPr="009E10BB">
        <w:rPr>
          <w:rFonts w:ascii="Arial Black" w:hAnsi="Arial Black"/>
          <w:sz w:val="20"/>
          <w:szCs w:val="20"/>
        </w:rPr>
        <w:t xml:space="preserve"> __________________ 20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между</w:t>
      </w:r>
      <w:r w:rsidRPr="009E10BB">
        <w:rPr>
          <w:rFonts w:ascii="Arial Black" w:hAnsi="Arial Black"/>
          <w:sz w:val="20"/>
          <w:szCs w:val="20"/>
        </w:rPr>
        <w:t xml:space="preserve"> _____________________________</w:t>
      </w:r>
    </w:p>
    <w:p w:rsidR="006B3AE3" w:rsidRPr="009E10BB" w:rsidRDefault="006B3AE3" w:rsidP="00B46D58">
      <w:pPr>
        <w:widowControl w:val="0"/>
        <w:tabs>
          <w:tab w:val="left" w:pos="6379"/>
        </w:tabs>
        <w:spacing w:after="120"/>
        <w:ind w:left="1701" w:right="-360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датазаключениядоговора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наименованиеПокупателя</w:t>
      </w:r>
    </w:p>
    <w:p w:rsidR="006B3AE3" w:rsidRPr="009E10BB" w:rsidRDefault="006B3AE3" w:rsidP="00B46D58">
      <w:pPr>
        <w:widowControl w:val="0"/>
        <w:tabs>
          <w:tab w:val="left" w:pos="360"/>
          <w:tab w:val="left" w:pos="540"/>
        </w:tabs>
        <w:ind w:right="-2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/>
          <w:sz w:val="20"/>
          <w:szCs w:val="20"/>
        </w:rPr>
        <w:t>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Покупатель</w:t>
      </w:r>
      <w:r w:rsidRPr="009E10BB">
        <w:rPr>
          <w:rFonts w:ascii="Arial Black" w:hAnsi="Arial Black"/>
          <w:sz w:val="20"/>
          <w:szCs w:val="20"/>
        </w:rPr>
        <w:t xml:space="preserve">) </w:t>
      </w:r>
      <w:r w:rsidRPr="009E10BB">
        <w:rPr>
          <w:rFonts w:ascii="Arial Black" w:hAnsi="Arial Black" w:cs="Calibri"/>
          <w:sz w:val="20"/>
          <w:szCs w:val="20"/>
        </w:rPr>
        <w:t>и</w:t>
      </w:r>
      <w:r w:rsidRPr="009E10BB">
        <w:rPr>
          <w:rFonts w:ascii="Arial Black" w:hAnsi="Arial Black"/>
          <w:sz w:val="20"/>
          <w:szCs w:val="20"/>
        </w:rPr>
        <w:t xml:space="preserve"> ________________________________ (</w:t>
      </w:r>
      <w:r w:rsidRPr="009E10BB">
        <w:rPr>
          <w:rFonts w:ascii="Arial Black" w:hAnsi="Arial Black" w:cs="Calibri"/>
          <w:sz w:val="20"/>
          <w:szCs w:val="20"/>
        </w:rPr>
        <w:t>далее</w:t>
      </w:r>
      <w:r w:rsidRPr="009E10BB">
        <w:rPr>
          <w:rFonts w:ascii="Arial Black" w:hAnsi="Arial Black" w:cs="Arial Armenian"/>
          <w:sz w:val="20"/>
          <w:szCs w:val="20"/>
        </w:rPr>
        <w:t>—</w:t>
      </w: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), </w:t>
      </w:r>
    </w:p>
    <w:p w:rsidR="006B3AE3" w:rsidRPr="009E10BB" w:rsidRDefault="006B3AE3" w:rsidP="00B46D58">
      <w:pPr>
        <w:widowControl w:val="0"/>
        <w:spacing w:after="120"/>
        <w:ind w:left="3544" w:right="-360"/>
        <w:jc w:val="both"/>
        <w:rPr>
          <w:rFonts w:ascii="Arial Black" w:hAnsi="Arial Black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наименованиеПродавца</w:t>
      </w:r>
    </w:p>
    <w:p w:rsidR="00071D1C" w:rsidRPr="009E10BB" w:rsidRDefault="006B3AE3" w:rsidP="00B46D58">
      <w:pPr>
        <w:widowControl w:val="0"/>
        <w:tabs>
          <w:tab w:val="left" w:pos="360"/>
          <w:tab w:val="left" w:pos="540"/>
        </w:tabs>
        <w:spacing w:after="160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Продавец</w:t>
      </w:r>
      <w:r w:rsidRPr="009E10BB">
        <w:rPr>
          <w:rFonts w:ascii="Arial Black" w:hAnsi="Arial Black"/>
          <w:sz w:val="20"/>
          <w:szCs w:val="20"/>
        </w:rPr>
        <w:t xml:space="preserve"> _______ 20</w:t>
      </w:r>
      <w:r w:rsidRPr="009E10BB">
        <w:rPr>
          <w:rFonts w:ascii="Arial Black" w:hAnsi="Arial Black"/>
          <w:sz w:val="20"/>
          <w:szCs w:val="20"/>
        </w:rPr>
        <w:tab/>
      </w:r>
      <w:r w:rsidRPr="009E10BB">
        <w:rPr>
          <w:rFonts w:ascii="Arial Black" w:hAnsi="Arial Black" w:cs="Calibri"/>
          <w:sz w:val="20"/>
          <w:szCs w:val="20"/>
        </w:rPr>
        <w:t>г</w:t>
      </w:r>
      <w:r w:rsidRPr="009E10BB">
        <w:rPr>
          <w:rFonts w:ascii="Arial Black" w:hAnsi="Arial Black"/>
          <w:sz w:val="20"/>
          <w:szCs w:val="20"/>
        </w:rPr>
        <w:t xml:space="preserve">. </w:t>
      </w:r>
      <w:r w:rsidRPr="009E10BB">
        <w:rPr>
          <w:rFonts w:ascii="Arial Black" w:hAnsi="Arial Black" w:cs="Calibri"/>
          <w:sz w:val="20"/>
          <w:szCs w:val="20"/>
        </w:rPr>
        <w:t>передалсцельюприема</w:t>
      </w:r>
      <w:r w:rsidRPr="009E10BB">
        <w:rPr>
          <w:rFonts w:ascii="Arial Black" w:hAnsi="Arial Black"/>
          <w:sz w:val="20"/>
          <w:szCs w:val="20"/>
        </w:rPr>
        <w:t>-</w:t>
      </w:r>
      <w:r w:rsidRPr="009E10BB">
        <w:rPr>
          <w:rFonts w:ascii="Arial Black" w:hAnsi="Arial Black" w:cs="Calibri"/>
          <w:sz w:val="20"/>
          <w:szCs w:val="20"/>
        </w:rPr>
        <w:t>передачиПокупателюнижеуказанныетовары</w:t>
      </w:r>
      <w:r w:rsidRPr="009E10BB">
        <w:rPr>
          <w:rFonts w:ascii="Arial Black" w:hAnsi="Arial Black"/>
          <w:sz w:val="20"/>
          <w:szCs w:val="20"/>
        </w:rPr>
        <w:t>:</w:t>
      </w:r>
    </w:p>
    <w:tbl>
      <w:tblPr>
        <w:tblW w:w="7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75"/>
        <w:gridCol w:w="2434"/>
        <w:gridCol w:w="1889"/>
      </w:tblGrid>
      <w:tr w:rsidR="00B138F3" w:rsidRPr="009E10BB" w:rsidTr="007072C5">
        <w:trPr>
          <w:trHeight w:val="273"/>
          <w:jc w:val="center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Товар</w:t>
            </w:r>
          </w:p>
        </w:tc>
      </w:tr>
      <w:tr w:rsidR="00B138F3" w:rsidRPr="009E10BB" w:rsidTr="007072C5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16519F" w:rsidP="00B46D58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9E10BB" w:rsidRDefault="000F494F" w:rsidP="00B46D58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единицаизмерения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F494F" w:rsidP="00B46D58">
            <w:pPr>
              <w:widowControl w:val="0"/>
              <w:spacing w:after="120"/>
              <w:jc w:val="center"/>
              <w:rPr>
                <w:rFonts w:ascii="Arial Black" w:hAnsi="Arial Black"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</w:rPr>
              <w:t>объем</w:t>
            </w:r>
            <w:r w:rsidRPr="009E10BB">
              <w:rPr>
                <w:rFonts w:ascii="Arial Black" w:hAnsi="Arial Black"/>
                <w:sz w:val="20"/>
                <w:szCs w:val="20"/>
              </w:rPr>
              <w:t xml:space="preserve"> (</w:t>
            </w:r>
            <w:r w:rsidRPr="009E10BB">
              <w:rPr>
                <w:rFonts w:ascii="Arial Black" w:hAnsi="Arial Black" w:cs="Calibri"/>
                <w:sz w:val="20"/>
                <w:szCs w:val="20"/>
              </w:rPr>
              <w:t>фактический</w:t>
            </w:r>
            <w:r w:rsidRPr="009E10BB">
              <w:rPr>
                <w:rFonts w:ascii="Arial Black" w:hAnsi="Arial Black"/>
                <w:sz w:val="20"/>
                <w:szCs w:val="20"/>
              </w:rPr>
              <w:t>)</w:t>
            </w:r>
          </w:p>
        </w:tc>
      </w:tr>
      <w:tr w:rsidR="00B138F3" w:rsidRPr="009E10BB" w:rsidTr="007072C5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</w:tr>
      <w:tr w:rsidR="00071D1C" w:rsidRPr="009E10BB" w:rsidTr="007072C5">
        <w:trPr>
          <w:trHeight w:val="273"/>
          <w:jc w:val="center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9E10BB" w:rsidRDefault="00071D1C" w:rsidP="00B46D58">
            <w:pPr>
              <w:widowControl w:val="0"/>
              <w:spacing w:after="120"/>
              <w:jc w:val="center"/>
              <w:rPr>
                <w:rFonts w:ascii="Arial Black" w:hAnsi="Arial Black" w:cs="Sylfaen"/>
                <w:sz w:val="20"/>
                <w:szCs w:val="20"/>
              </w:rPr>
            </w:pPr>
          </w:p>
        </w:tc>
      </w:tr>
    </w:tbl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both"/>
        <w:rPr>
          <w:rFonts w:ascii="Arial Black" w:hAnsi="Arial Black" w:cs="Sylfaen"/>
          <w:sz w:val="20"/>
          <w:szCs w:val="20"/>
        </w:rPr>
      </w:pPr>
    </w:p>
    <w:p w:rsidR="00071D1C" w:rsidRPr="009E10BB" w:rsidRDefault="00071D1C" w:rsidP="00B46D58">
      <w:pPr>
        <w:widowControl w:val="0"/>
        <w:spacing w:after="160"/>
        <w:ind w:firstLine="567"/>
        <w:jc w:val="both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Настоящийактсоставленв</w:t>
      </w:r>
      <w:r w:rsidRPr="009E10BB">
        <w:rPr>
          <w:rFonts w:ascii="Arial Black" w:hAnsi="Arial Black"/>
          <w:sz w:val="20"/>
          <w:szCs w:val="20"/>
        </w:rPr>
        <w:t xml:space="preserve"> 2 </w:t>
      </w:r>
      <w:r w:rsidRPr="009E10BB">
        <w:rPr>
          <w:rFonts w:ascii="Arial Black" w:hAnsi="Arial Black" w:cs="Calibri"/>
          <w:sz w:val="20"/>
          <w:szCs w:val="20"/>
        </w:rPr>
        <w:t>экземплярах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каждойизсторонпредоставляетсяпоодномуэкземпляру</w:t>
      </w:r>
      <w:r w:rsidRPr="009E10BB">
        <w:rPr>
          <w:rFonts w:ascii="Arial Black" w:hAnsi="Arial Black"/>
          <w:sz w:val="20"/>
          <w:szCs w:val="20"/>
        </w:rPr>
        <w:t>.</w:t>
      </w:r>
    </w:p>
    <w:p w:rsidR="00B138F3" w:rsidRPr="009E10BB" w:rsidRDefault="00B138F3" w:rsidP="00B138F3">
      <w:pPr>
        <w:rPr>
          <w:rFonts w:ascii="Arial Black" w:hAnsi="Arial Black"/>
          <w:sz w:val="20"/>
          <w:szCs w:val="20"/>
        </w:rPr>
      </w:pPr>
    </w:p>
    <w:p w:rsidR="00071D1C" w:rsidRPr="009E10BB" w:rsidRDefault="00071D1C" w:rsidP="00B138F3">
      <w:pPr>
        <w:rPr>
          <w:rFonts w:ascii="Arial Black" w:hAnsi="Arial Black"/>
          <w:sz w:val="20"/>
          <w:szCs w:val="20"/>
          <w:lang w:val="en-US"/>
        </w:rPr>
      </w:pPr>
      <w:r w:rsidRPr="009E10BB">
        <w:rPr>
          <w:rFonts w:ascii="Arial Black" w:hAnsi="Arial Black" w:cs="Calibri"/>
          <w:sz w:val="20"/>
          <w:szCs w:val="20"/>
        </w:rPr>
        <w:t>СТОРОНЫ</w:t>
      </w:r>
    </w:p>
    <w:p w:rsidR="007072C5" w:rsidRPr="009E10BB" w:rsidRDefault="007072C5" w:rsidP="00B46D58">
      <w:pPr>
        <w:widowControl w:val="0"/>
        <w:spacing w:after="160"/>
        <w:jc w:val="center"/>
        <w:rPr>
          <w:rFonts w:ascii="Arial Black" w:hAnsi="Arial Black" w:cs="Sylfaen"/>
          <w:sz w:val="20"/>
          <w:szCs w:val="20"/>
          <w:lang w:val="en-US"/>
        </w:rPr>
      </w:pPr>
    </w:p>
    <w:tbl>
      <w:tblPr>
        <w:tblW w:w="0" w:type="auto"/>
        <w:tblLook w:val="00A0"/>
      </w:tblPr>
      <w:tblGrid>
        <w:gridCol w:w="4450"/>
        <w:gridCol w:w="4836"/>
      </w:tblGrid>
      <w:tr w:rsidR="00B138F3" w:rsidRPr="009E10BB" w:rsidTr="007072C5">
        <w:tc>
          <w:tcPr>
            <w:tcW w:w="4450" w:type="dxa"/>
          </w:tcPr>
          <w:p w:rsidR="00071D1C" w:rsidRPr="009E10BB" w:rsidRDefault="00071D1C" w:rsidP="00B46D58">
            <w:pPr>
              <w:widowControl w:val="0"/>
              <w:tabs>
                <w:tab w:val="left" w:pos="360"/>
                <w:tab w:val="left" w:pos="540"/>
              </w:tabs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Передал</w:t>
            </w:r>
          </w:p>
        </w:tc>
        <w:tc>
          <w:tcPr>
            <w:tcW w:w="4836" w:type="dxa"/>
          </w:tcPr>
          <w:p w:rsidR="00071D1C" w:rsidRPr="009E10BB" w:rsidRDefault="00071D1C" w:rsidP="00B46D58">
            <w:pPr>
              <w:widowControl w:val="0"/>
              <w:tabs>
                <w:tab w:val="left" w:pos="360"/>
                <w:tab w:val="left" w:pos="540"/>
              </w:tabs>
              <w:spacing w:after="160"/>
              <w:jc w:val="center"/>
              <w:rPr>
                <w:rFonts w:ascii="Arial Black" w:hAnsi="Arial Black" w:cs="Sylfaen"/>
                <w:b/>
                <w:bCs/>
                <w:sz w:val="20"/>
                <w:szCs w:val="20"/>
              </w:rPr>
            </w:pPr>
            <w:r w:rsidRPr="009E10BB">
              <w:rPr>
                <w:rFonts w:ascii="Arial Black" w:hAnsi="Arial Black" w:cs="Calibri"/>
                <w:b/>
                <w:sz w:val="20"/>
                <w:szCs w:val="20"/>
              </w:rPr>
              <w:t>Принял</w:t>
            </w:r>
          </w:p>
        </w:tc>
      </w:tr>
    </w:tbl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jc w:val="right"/>
        <w:rPr>
          <w:rFonts w:ascii="Arial Black" w:hAnsi="Arial Black" w:cs="Sylfaen"/>
          <w:sz w:val="20"/>
          <w:szCs w:val="20"/>
        </w:rPr>
      </w:pPr>
      <w:r w:rsidRPr="009E10BB">
        <w:rPr>
          <w:rFonts w:ascii="Arial Black" w:hAnsi="Arial Black" w:cs="Calibri"/>
          <w:sz w:val="20"/>
          <w:szCs w:val="20"/>
        </w:rPr>
        <w:t>представитель</w:t>
      </w:r>
      <w:r w:rsidRPr="009E10BB">
        <w:rPr>
          <w:rFonts w:ascii="Arial Black" w:hAnsi="Arial Black"/>
          <w:sz w:val="20"/>
          <w:szCs w:val="20"/>
        </w:rPr>
        <w:t xml:space="preserve">, </w:t>
      </w:r>
      <w:r w:rsidRPr="009E10BB">
        <w:rPr>
          <w:rFonts w:ascii="Arial Black" w:hAnsi="Arial Black" w:cs="Calibri"/>
          <w:sz w:val="20"/>
          <w:szCs w:val="20"/>
        </w:rPr>
        <w:t>спроектировавшийзаявку</w:t>
      </w:r>
      <w:r w:rsidRPr="009E10BB">
        <w:rPr>
          <w:rFonts w:ascii="Arial Black" w:hAnsi="Arial Black"/>
          <w:sz w:val="20"/>
          <w:szCs w:val="20"/>
        </w:rPr>
        <w:t>:</w:t>
      </w:r>
    </w:p>
    <w:p w:rsidR="00071D1C" w:rsidRPr="009E10BB" w:rsidRDefault="00071D1C" w:rsidP="00B46D58">
      <w:pPr>
        <w:widowControl w:val="0"/>
        <w:tabs>
          <w:tab w:val="left" w:pos="360"/>
          <w:tab w:val="left" w:pos="540"/>
        </w:tabs>
        <w:spacing w:after="160"/>
        <w:rPr>
          <w:rFonts w:ascii="Arial Black" w:hAnsi="Arial Black" w:cs="Sylfaen"/>
          <w:sz w:val="20"/>
          <w:szCs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4875"/>
        <w:gridCol w:w="4875"/>
      </w:tblGrid>
      <w:tr w:rsidR="00B138F3" w:rsidRPr="009E10BB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 xml:space="preserve">___________________________ 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___________________________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фамилия</w:t>
            </w:r>
            <w:r w:rsidRPr="009E10BB">
              <w:rPr>
                <w:rFonts w:ascii="Arial Black" w:hAnsi="Arial Black"/>
                <w:sz w:val="20"/>
                <w:szCs w:val="20"/>
                <w:vertAlign w:val="superscript"/>
              </w:rPr>
              <w:t xml:space="preserve">, </w:t>
            </w: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имя</w:t>
            </w:r>
          </w:p>
        </w:tc>
      </w:tr>
      <w:tr w:rsidR="00B138F3" w:rsidRPr="00102B45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 xml:space="preserve">___________________________ </w:t>
            </w:r>
          </w:p>
          <w:p w:rsidR="00071D1C" w:rsidRPr="009E10BB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071D1C" w:rsidRPr="009E10BB" w:rsidRDefault="00071D1C" w:rsidP="00B46D58">
            <w:pPr>
              <w:widowControl w:val="0"/>
              <w:jc w:val="center"/>
              <w:rPr>
                <w:rFonts w:ascii="Arial Black" w:hAnsi="Arial Black" w:cs="GHEA Grapalat"/>
                <w:sz w:val="20"/>
                <w:szCs w:val="20"/>
              </w:rPr>
            </w:pPr>
            <w:r w:rsidRPr="009E10BB">
              <w:rPr>
                <w:rFonts w:ascii="Arial Black" w:hAnsi="Arial Black"/>
                <w:sz w:val="20"/>
                <w:szCs w:val="20"/>
              </w:rPr>
              <w:t>___________________________</w:t>
            </w:r>
          </w:p>
          <w:p w:rsidR="00071D1C" w:rsidRPr="00102B45" w:rsidRDefault="00071D1C" w:rsidP="00B46D58">
            <w:pPr>
              <w:widowControl w:val="0"/>
              <w:spacing w:after="160"/>
              <w:jc w:val="center"/>
              <w:rPr>
                <w:rFonts w:ascii="Arial Black" w:hAnsi="Arial Black" w:cs="GHEA Grapalat"/>
                <w:sz w:val="20"/>
                <w:szCs w:val="20"/>
                <w:vertAlign w:val="superscript"/>
              </w:rPr>
            </w:pPr>
            <w:r w:rsidRPr="009E10BB">
              <w:rPr>
                <w:rFonts w:ascii="Arial Black" w:hAnsi="Arial Black" w:cs="Calibri"/>
                <w:sz w:val="20"/>
                <w:szCs w:val="20"/>
                <w:vertAlign w:val="superscript"/>
              </w:rPr>
              <w:t>подпись</w:t>
            </w:r>
          </w:p>
        </w:tc>
      </w:tr>
    </w:tbl>
    <w:p w:rsidR="00071D1C" w:rsidRPr="006C729F" w:rsidRDefault="00071D1C" w:rsidP="00B46D58">
      <w:pPr>
        <w:widowControl w:val="0"/>
        <w:spacing w:after="160"/>
        <w:ind w:left="-142" w:firstLine="142"/>
        <w:jc w:val="center"/>
        <w:rPr>
          <w:rFonts w:ascii="Arial Armenian" w:hAnsi="Arial Armenian" w:cs="Sylfaen"/>
          <w:b/>
          <w:sz w:val="20"/>
          <w:szCs w:val="20"/>
        </w:rPr>
      </w:pPr>
    </w:p>
    <w:sectPr w:rsidR="00071D1C" w:rsidRPr="006C729F" w:rsidSect="00E6288F">
      <w:pgSz w:w="11906" w:h="16838" w:code="9"/>
      <w:pgMar w:top="1418" w:right="1418" w:bottom="1418" w:left="1418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F17" w:rsidRDefault="00B96F17">
      <w:r>
        <w:separator/>
      </w:r>
    </w:p>
  </w:endnote>
  <w:endnote w:type="continuationSeparator" w:id="1">
    <w:p w:rsidR="00B96F17" w:rsidRDefault="00B96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17148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99312D" w:rsidRPr="00C861E9" w:rsidRDefault="001F0AEE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="0099312D"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A42CEF">
          <w:rPr>
            <w:rFonts w:ascii="GHEA Grapalat" w:hAnsi="GHEA Grapalat"/>
            <w:noProof/>
            <w:sz w:val="24"/>
            <w:szCs w:val="24"/>
          </w:rPr>
          <w:t>1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F17" w:rsidRDefault="00B96F17">
      <w:r>
        <w:separator/>
      </w:r>
    </w:p>
  </w:footnote>
  <w:footnote w:type="continuationSeparator" w:id="1">
    <w:p w:rsidR="00B96F17" w:rsidRDefault="00B96F17">
      <w:r>
        <w:continuationSeparator/>
      </w:r>
    </w:p>
  </w:footnote>
  <w:footnote w:id="2">
    <w:p w:rsidR="0099312D" w:rsidRPr="00CD6B60" w:rsidRDefault="0099312D" w:rsidP="00FC69A8">
      <w:pPr>
        <w:pStyle w:val="af2"/>
        <w:jc w:val="both"/>
        <w:rPr>
          <w:rFonts w:ascii="GHEA Grapalat" w:hAnsi="GHEA Grapalat"/>
          <w:i/>
        </w:rPr>
      </w:pPr>
      <w:r>
        <w:rPr>
          <w:rStyle w:val="af6"/>
        </w:rPr>
        <w:t>5</w:t>
      </w:r>
      <w:r w:rsidRPr="00CD6B60">
        <w:rPr>
          <w:rFonts w:ascii="GHEA Grapalat" w:hAnsi="GHEA Grapalat"/>
          <w:i/>
        </w:rPr>
        <w:t>Если закупка осуществляется в форме закупки у одного лица, обусловленная безотлагательностью, то</w:t>
      </w:r>
    </w:p>
    <w:p w:rsidR="0099312D" w:rsidRPr="00CD6B60" w:rsidRDefault="0099312D" w:rsidP="00FC69A8">
      <w:pPr>
        <w:widowControl w:val="0"/>
        <w:tabs>
          <w:tab w:val="left" w:pos="1134"/>
        </w:tabs>
        <w:spacing w:after="160"/>
        <w:ind w:firstLine="142"/>
        <w:jc w:val="both"/>
        <w:rPr>
          <w:rFonts w:ascii="GHEA Grapalat" w:hAnsi="GHEA Grapalat"/>
          <w:i/>
          <w:sz w:val="20"/>
          <w:szCs w:val="20"/>
        </w:rPr>
      </w:pPr>
      <w:r w:rsidRPr="00CD6B60">
        <w:rPr>
          <w:rFonts w:ascii="GHEA Grapalat" w:hAnsi="GHEA Grapalat"/>
          <w:i/>
          <w:sz w:val="20"/>
          <w:szCs w:val="20"/>
        </w:rPr>
        <w:t xml:space="preserve">- 2-ой абзац  пункта 3.1 излагается в следующей редакции: "Участник имеет право требовать от </w:t>
      </w:r>
      <w:r w:rsidRPr="00CD6B60">
        <w:rPr>
          <w:rFonts w:ascii="GHEA Grapalat" w:hAnsi="GHEA Grapalat" w:hint="eastAsia"/>
          <w:i/>
          <w:sz w:val="20"/>
          <w:szCs w:val="20"/>
        </w:rPr>
        <w:t>комиссииразъясненияприглашения</w:t>
      </w:r>
      <w:r w:rsidRPr="00CD6B60">
        <w:rPr>
          <w:rFonts w:ascii="GHEA Grapalat" w:hAnsi="GHEA Grapalat"/>
          <w:i/>
          <w:sz w:val="20"/>
          <w:szCs w:val="20"/>
        </w:rPr>
        <w:t xml:space="preserve">  как минимум за один календарный день до истечения окончательного срока подачи заявок. </w:t>
      </w:r>
      <w:r w:rsidRPr="00CD6B60">
        <w:rPr>
          <w:rFonts w:ascii="GHEA Grapalat" w:hAnsi="GHEA Grapalat" w:hint="eastAsia"/>
          <w:i/>
          <w:sz w:val="20"/>
          <w:szCs w:val="20"/>
        </w:rPr>
        <w:t>Приэтом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r w:rsidRPr="00CD6B60">
        <w:rPr>
          <w:rFonts w:ascii="GHEA Grapalat" w:hAnsi="GHEA Grapalat" w:hint="eastAsia"/>
          <w:i/>
          <w:sz w:val="20"/>
          <w:szCs w:val="20"/>
        </w:rPr>
        <w:t>разъяснениеможет</w:t>
      </w:r>
      <w:r>
        <w:rPr>
          <w:rFonts w:ascii="GHEA Grapalat" w:hAnsi="GHEA Grapalat"/>
          <w:i/>
          <w:sz w:val="20"/>
          <w:szCs w:val="20"/>
        </w:rPr>
        <w:t xml:space="preserve">быть </w:t>
      </w:r>
      <w:r w:rsidRPr="00CD6B60">
        <w:rPr>
          <w:rFonts w:ascii="GHEA Grapalat" w:hAnsi="GHEA Grapalat" w:hint="eastAsia"/>
          <w:i/>
          <w:sz w:val="20"/>
          <w:szCs w:val="20"/>
        </w:rPr>
        <w:t>потребованодо</w:t>
      </w:r>
      <w:r w:rsidRPr="00CD6B60">
        <w:rPr>
          <w:rFonts w:ascii="GHEA Grapalat" w:hAnsi="GHEA Grapalat"/>
          <w:i/>
          <w:sz w:val="20"/>
          <w:szCs w:val="20"/>
        </w:rPr>
        <w:t xml:space="preserve"> 17:00 (</w:t>
      </w:r>
      <w:r w:rsidRPr="00CD6B60">
        <w:rPr>
          <w:rFonts w:ascii="GHEA Grapalat" w:hAnsi="GHEA Grapalat" w:hint="eastAsia"/>
          <w:i/>
          <w:sz w:val="20"/>
          <w:szCs w:val="20"/>
        </w:rPr>
        <w:t>поереванскомувремени</w:t>
      </w:r>
      <w:r w:rsidRPr="00CD6B60">
        <w:rPr>
          <w:rFonts w:ascii="GHEA Grapalat" w:hAnsi="GHEA Grapalat"/>
          <w:i/>
          <w:sz w:val="20"/>
          <w:szCs w:val="20"/>
        </w:rPr>
        <w:t xml:space="preserve">), </w:t>
      </w:r>
      <w:r w:rsidRPr="00CD6B60">
        <w:rPr>
          <w:rFonts w:ascii="GHEA Grapalat" w:hAnsi="GHEA Grapalat" w:hint="eastAsia"/>
          <w:i/>
          <w:sz w:val="20"/>
          <w:szCs w:val="20"/>
        </w:rPr>
        <w:t>указанноговнастоящемпунктедня</w:t>
      </w:r>
      <w:r w:rsidRPr="00CD6B60">
        <w:rPr>
          <w:rFonts w:ascii="GHEA Grapalat" w:hAnsi="GHEA Grapalat"/>
          <w:i/>
          <w:sz w:val="20"/>
          <w:szCs w:val="20"/>
        </w:rPr>
        <w:t>. Участник представляет указанный в настоящем пункте запрос посредством его отправки на электронную почту секретаря комиссии</w:t>
      </w:r>
      <w:r>
        <w:rPr>
          <w:rFonts w:ascii="GHEA Grapalat" w:hAnsi="GHEA Grapalat"/>
          <w:i/>
          <w:sz w:val="20"/>
          <w:szCs w:val="20"/>
        </w:rPr>
        <w:t>.</w:t>
      </w:r>
      <w:r w:rsidRPr="00CD6B60">
        <w:rPr>
          <w:rFonts w:ascii="GHEA Grapalat" w:hAnsi="GHEA Grapalat" w:hint="eastAsia"/>
          <w:i/>
          <w:sz w:val="20"/>
          <w:szCs w:val="20"/>
        </w:rPr>
        <w:t>Комиссияпредоставляетразъяснениепредставившемузапросучастникувтечениекалендарногодня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r w:rsidRPr="00CD6B60">
        <w:rPr>
          <w:rFonts w:ascii="GHEA Grapalat" w:hAnsi="GHEA Grapalat" w:hint="eastAsia"/>
          <w:i/>
          <w:sz w:val="20"/>
          <w:szCs w:val="20"/>
        </w:rPr>
        <w:t>следующегозаднемполучениязапроса</w:t>
      </w:r>
      <w:r w:rsidRPr="00CD6B60">
        <w:rPr>
          <w:rFonts w:ascii="GHEA Grapalat" w:hAnsi="GHEA Grapalat"/>
          <w:i/>
          <w:sz w:val="20"/>
          <w:szCs w:val="20"/>
        </w:rPr>
        <w:t xml:space="preserve">, </w:t>
      </w:r>
      <w:r w:rsidRPr="00CD6B60">
        <w:rPr>
          <w:rFonts w:ascii="GHEA Grapalat" w:hAnsi="GHEA Grapalat" w:hint="eastAsia"/>
          <w:i/>
          <w:sz w:val="20"/>
          <w:szCs w:val="20"/>
        </w:rPr>
        <w:t>нонепозднеечемза</w:t>
      </w:r>
      <w:r w:rsidRPr="00CD6B60">
        <w:rPr>
          <w:rFonts w:ascii="GHEA Grapalat" w:hAnsi="GHEA Grapalat"/>
          <w:i/>
          <w:sz w:val="20"/>
          <w:szCs w:val="20"/>
        </w:rPr>
        <w:t xml:space="preserve"> 3 </w:t>
      </w:r>
      <w:r w:rsidRPr="00CD6B60">
        <w:rPr>
          <w:rFonts w:ascii="GHEA Grapalat" w:hAnsi="GHEA Grapalat" w:hint="eastAsia"/>
          <w:i/>
          <w:sz w:val="20"/>
          <w:szCs w:val="20"/>
        </w:rPr>
        <w:t>часадо</w:t>
      </w:r>
      <w:r w:rsidRPr="00CD6B60">
        <w:rPr>
          <w:rFonts w:ascii="GHEA Grapalat" w:hAnsi="GHEA Grapalat"/>
          <w:i/>
          <w:sz w:val="20"/>
          <w:szCs w:val="20"/>
        </w:rPr>
        <w:t xml:space="preserve"> истечения окончательного срока подачи заявок на процедуру.Разъяснение по запросу отправляется с предусмотренной настоящим приглашением электронной почты секретаря комиссии на электронную почту участника, с которой получен запрос."</w:t>
      </w:r>
    </w:p>
    <w:p w:rsidR="0099312D" w:rsidRPr="00CD6B60" w:rsidRDefault="0099312D" w:rsidP="00FC69A8">
      <w:pPr>
        <w:widowControl w:val="0"/>
        <w:tabs>
          <w:tab w:val="left" w:pos="1134"/>
        </w:tabs>
        <w:spacing w:after="160"/>
        <w:ind w:firstLine="142"/>
        <w:jc w:val="both"/>
        <w:rPr>
          <w:rFonts w:ascii="GHEA Grapalat" w:hAnsi="GHEA Grapalat"/>
          <w:i/>
          <w:sz w:val="20"/>
          <w:szCs w:val="20"/>
        </w:rPr>
      </w:pPr>
      <w:r w:rsidRPr="00CD6B60">
        <w:rPr>
          <w:rFonts w:ascii="GHEA Grapalat" w:hAnsi="GHEA Grapalat"/>
          <w:i/>
          <w:sz w:val="20"/>
          <w:szCs w:val="20"/>
        </w:rPr>
        <w:t xml:space="preserve"> - Пункт 3.4 излагается в следующей редакции: "3.4 В приглашение могут быть внесены изменения минимум за один календарный день до истечения окончательного срока подачи заявок. В день внесения изменения в бюллетене опубликовывается объявление о внесении изменения".</w:t>
      </w:r>
    </w:p>
    <w:p w:rsidR="0099312D" w:rsidRPr="00CD6B60" w:rsidRDefault="0099312D" w:rsidP="00FC69A8">
      <w:pPr>
        <w:pStyle w:val="af2"/>
        <w:jc w:val="both"/>
        <w:rPr>
          <w:rFonts w:ascii="GHEA Grapalat" w:hAnsi="GHEA Grapalat"/>
          <w:i/>
        </w:rPr>
      </w:pPr>
      <w:r w:rsidRPr="00CD6B60">
        <w:rPr>
          <w:rFonts w:ascii="GHEA Grapalat" w:hAnsi="GHEA Grapalat"/>
          <w:i/>
        </w:rPr>
        <w:t xml:space="preserve">   - Пункт 3.6 излагается в следующей редакции: "3.6 При внесении изменений в приглашение окончательный срок подачи заявок исчисляется со дня опубликования в бюллетене объявления об этих изменениях ". </w:t>
      </w:r>
    </w:p>
  </w:footnote>
  <w:footnote w:id="3">
    <w:p w:rsidR="0099312D" w:rsidRDefault="0099312D" w:rsidP="00182C2E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>
        <w:rPr>
          <w:rStyle w:val="af6"/>
          <w:rFonts w:ascii="Times Armenian" w:hAnsi="Times Armenian"/>
          <w:sz w:val="20"/>
          <w:szCs w:val="20"/>
        </w:rPr>
        <w:t>6</w:t>
      </w:r>
      <w:r w:rsidRPr="00F332DF">
        <w:rPr>
          <w:rFonts w:ascii="GHEA Grapalat" w:hAnsi="GHEA Grapalat"/>
          <w:i/>
          <w:sz w:val="20"/>
          <w:szCs w:val="20"/>
        </w:rPr>
        <w:t>При организации закупок по конкурсу или по запросу котировок,</w:t>
      </w:r>
      <w:r>
        <w:rPr>
          <w:rFonts w:ascii="GHEA Grapalat" w:hAnsi="GHEA Grapalat"/>
          <w:i/>
          <w:sz w:val="20"/>
          <w:szCs w:val="20"/>
        </w:rPr>
        <w:t xml:space="preserve"> н</w:t>
      </w:r>
      <w:r w:rsidRPr="00561AD9">
        <w:rPr>
          <w:rFonts w:ascii="GHEA Grapalat" w:hAnsi="GHEA Grapalat"/>
          <w:i/>
          <w:sz w:val="20"/>
          <w:szCs w:val="20"/>
        </w:rPr>
        <w:t>астоящее предложение исключается из приглашения</w:t>
      </w:r>
      <w:r w:rsidRPr="00BC07EB">
        <w:rPr>
          <w:rFonts w:ascii="GHEA Grapalat" w:hAnsi="GHEA Grapalat"/>
          <w:i/>
          <w:sz w:val="20"/>
          <w:szCs w:val="20"/>
        </w:rPr>
        <w:t xml:space="preserve">, если </w:t>
      </w:r>
    </w:p>
    <w:p w:rsidR="0099312D" w:rsidRDefault="0099312D" w:rsidP="00182C2E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-</w:t>
      </w:r>
      <w:r w:rsidRPr="00BC07EB">
        <w:rPr>
          <w:rFonts w:ascii="GHEA Grapalat" w:hAnsi="GHEA Grapalat"/>
          <w:i/>
          <w:sz w:val="20"/>
          <w:szCs w:val="20"/>
        </w:rPr>
        <w:t xml:space="preserve">процедура закупки организована на основании части 6 статьи 15 Закона, за исключением случая, когда размер финансовых средств, предусмотренных на день утверждения заявки на закупку, необходимой для организации процедуры, превышает </w:t>
      </w:r>
      <w:r>
        <w:rPr>
          <w:rFonts w:ascii="GHEA Grapalat" w:hAnsi="GHEA Grapalat"/>
          <w:i/>
          <w:sz w:val="20"/>
          <w:szCs w:val="20"/>
        </w:rPr>
        <w:t>1</w:t>
      </w:r>
      <w:r w:rsidRPr="00BC07EB">
        <w:rPr>
          <w:rFonts w:ascii="GHEA Grapalat" w:hAnsi="GHEA Grapalat"/>
          <w:i/>
          <w:sz w:val="20"/>
          <w:szCs w:val="20"/>
        </w:rPr>
        <w:t>0 млн. драмов РА и для полного выполнения заключаемого договора в дальнейшем также потребуются финансовые средства</w:t>
      </w:r>
      <w:r>
        <w:rPr>
          <w:rFonts w:ascii="GHEA Grapalat" w:hAnsi="GHEA Grapalat"/>
          <w:i/>
          <w:sz w:val="20"/>
          <w:szCs w:val="20"/>
        </w:rPr>
        <w:t>,</w:t>
      </w:r>
    </w:p>
    <w:p w:rsidR="0099312D" w:rsidRPr="009E2596" w:rsidRDefault="0099312D" w:rsidP="00182C2E">
      <w:pPr>
        <w:widowControl w:val="0"/>
        <w:tabs>
          <w:tab w:val="left" w:pos="142"/>
        </w:tabs>
        <w:ind w:left="142" w:hanging="142"/>
        <w:jc w:val="both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-</w:t>
      </w:r>
      <w:r w:rsidRPr="00C27A88">
        <w:rPr>
          <w:rFonts w:ascii="GHEA Grapalat" w:hAnsi="GHEA Grapalat"/>
          <w:i/>
          <w:sz w:val="20"/>
          <w:szCs w:val="20"/>
        </w:rPr>
        <w:t>цена закупаемого товара по заявке на закупку в рамках данной процеду</w:t>
      </w:r>
      <w:r>
        <w:rPr>
          <w:rFonts w:ascii="GHEA Grapalat" w:hAnsi="GHEA Grapalat"/>
          <w:i/>
          <w:sz w:val="20"/>
          <w:szCs w:val="20"/>
        </w:rPr>
        <w:t>ры не превышает 10 млн. драмов РА</w:t>
      </w:r>
    </w:p>
  </w:footnote>
  <w:footnote w:id="4">
    <w:p w:rsidR="0099312D" w:rsidRPr="0034222E" w:rsidDel="00932115" w:rsidRDefault="0099312D" w:rsidP="00164A63">
      <w:pPr>
        <w:pStyle w:val="af2"/>
        <w:jc w:val="both"/>
        <w:rPr>
          <w:del w:id="1" w:author="Inesa Kocharyan" w:date="2019-10-29T12:18:00Z"/>
        </w:rPr>
      </w:pPr>
      <w:r w:rsidRPr="0034222E">
        <w:rPr>
          <w:rStyle w:val="af6"/>
        </w:rPr>
        <w:t>7</w:t>
      </w:r>
      <w:r w:rsidRPr="0034222E">
        <w:rPr>
          <w:rFonts w:ascii="GHEA Grapalat" w:hAnsi="GHEA Grapalat"/>
          <w:i/>
        </w:rPr>
        <w:t>Если настоящим Приглашением не предусматривается представление информации относительно товарного знака, фирменного наименования, марки и наименования производителя, , то из подпункта исключаются слова " а также товарный знак, фирменное наименование, марка и наименование производителя. При этом участник может представить товары, произведенные более чем одним производителем, а также разные товарные знаки, фирменное наименование и марку".</w:t>
      </w:r>
    </w:p>
  </w:footnote>
  <w:footnote w:id="5">
    <w:p w:rsidR="0099312D" w:rsidRPr="00D3436F" w:rsidRDefault="0099312D" w:rsidP="00164A63">
      <w:pPr>
        <w:pStyle w:val="af2"/>
        <w:jc w:val="both"/>
        <w:rPr>
          <w:rFonts w:ascii="GHEA Grapalat" w:hAnsi="GHEA Grapalat"/>
          <w:i/>
        </w:rPr>
      </w:pPr>
      <w:r>
        <w:rPr>
          <w:rStyle w:val="af6"/>
        </w:rPr>
        <w:t>8</w:t>
      </w:r>
      <w:r w:rsidRPr="00D3436F">
        <w:rPr>
          <w:rFonts w:ascii="GHEA Grapalat" w:hAnsi="GHEA Grapalat"/>
          <w:i/>
        </w:rPr>
        <w:t xml:space="preserve">Подпункт </w:t>
      </w:r>
      <w:r w:rsidRPr="008842CE">
        <w:rPr>
          <w:rFonts w:ascii="GHEA Grapalat" w:hAnsi="GHEA Grapalat"/>
          <w:i/>
        </w:rPr>
        <w:t>исключается из приглашения, если</w:t>
      </w:r>
      <w:r w:rsidRPr="00D3436F">
        <w:rPr>
          <w:rFonts w:ascii="GHEA Grapalat" w:hAnsi="GHEA Grapalat"/>
          <w:i/>
        </w:rPr>
        <w:t xml:space="preserve"> требование об обеспечении заявки не установлено</w:t>
      </w:r>
    </w:p>
    <w:p w:rsidR="0099312D" w:rsidRPr="000811C1" w:rsidRDefault="0099312D" w:rsidP="00164A63">
      <w:pPr>
        <w:pStyle w:val="af2"/>
        <w:rPr>
          <w:rFonts w:asciiTheme="minorHAnsi" w:hAnsiTheme="minorHAnsi"/>
        </w:rPr>
      </w:pPr>
    </w:p>
  </w:footnote>
  <w:footnote w:id="6">
    <w:p w:rsidR="0099312D" w:rsidRPr="008842CE" w:rsidRDefault="0099312D" w:rsidP="00164A63">
      <w:pPr>
        <w:pStyle w:val="af2"/>
        <w:widowControl w:val="0"/>
        <w:jc w:val="both"/>
        <w:rPr>
          <w:rFonts w:ascii="GHEA Grapalat" w:hAnsi="GHEA Grapalat"/>
          <w:lang w:val="af-ZA"/>
        </w:rPr>
      </w:pPr>
      <w:r>
        <w:rPr>
          <w:rStyle w:val="af6"/>
        </w:rPr>
        <w:t>11</w:t>
      </w:r>
      <w:r w:rsidRPr="008842CE">
        <w:rPr>
          <w:rFonts w:ascii="GHEA Grapalat" w:hAnsi="GHEA Grapalat"/>
          <w:i/>
        </w:rPr>
        <w:t>Настоящее предложение исключается из приглашения, если процедура закупки не организуется по лотам.</w:t>
      </w:r>
    </w:p>
    <w:p w:rsidR="0099312D" w:rsidRPr="000811C1" w:rsidRDefault="0099312D" w:rsidP="00164A63">
      <w:pPr>
        <w:pStyle w:val="af2"/>
        <w:rPr>
          <w:lang w:val="af-ZA"/>
        </w:rPr>
      </w:pPr>
    </w:p>
  </w:footnote>
  <w:footnote w:id="7">
    <w:p w:rsidR="0099312D" w:rsidRPr="008E4439" w:rsidRDefault="0099312D" w:rsidP="00417C94">
      <w:pPr>
        <w:pStyle w:val="a3"/>
        <w:widowControl w:val="0"/>
        <w:spacing w:after="160" w:line="240" w:lineRule="auto"/>
        <w:ind w:firstLine="0"/>
        <w:jc w:val="left"/>
        <w:rPr>
          <w:rFonts w:ascii="GHEA Grapalat" w:hAnsi="GHEA Grapalat"/>
          <w:u w:val="single"/>
        </w:rPr>
      </w:pPr>
      <w:r w:rsidRPr="008E4439">
        <w:rPr>
          <w:rStyle w:val="af6"/>
        </w:rPr>
        <w:t>14</w:t>
      </w:r>
      <w:r w:rsidRPr="008E4439">
        <w:rPr>
          <w:rFonts w:ascii="GHEA Grapalat" w:hAnsi="GHEA Grapalat"/>
        </w:rPr>
        <w:t>Настоящий пункт редактируется согласно соответствующему заказчику</w:t>
      </w:r>
    </w:p>
    <w:p w:rsidR="0099312D" w:rsidRPr="000811C1" w:rsidRDefault="0099312D" w:rsidP="00417C94">
      <w:pPr>
        <w:pStyle w:val="af2"/>
        <w:rPr>
          <w:rFonts w:ascii="Sylfaen" w:hAnsi="Sylfaen"/>
          <w:sz w:val="18"/>
          <w:szCs w:val="18"/>
        </w:rPr>
      </w:pPr>
    </w:p>
  </w:footnote>
  <w:footnote w:id="8">
    <w:p w:rsidR="0099312D" w:rsidRPr="00A31673" w:rsidRDefault="0099312D">
      <w:pPr>
        <w:pStyle w:val="af2"/>
      </w:pPr>
      <w:r>
        <w:rPr>
          <w:rStyle w:val="af6"/>
        </w:rPr>
        <w:t>15</w:t>
      </w:r>
      <w:r>
        <w:rPr>
          <w:rFonts w:ascii="GHEA Grapalat" w:hAnsi="GHEA Grapalat"/>
          <w:i/>
        </w:rPr>
        <w:t>В случае участия в порядке совместной деятельности (консорциумом) включаемые в заявку и утверждаемые участником документы должны быть утверждены всеми членами консорциума</w:t>
      </w:r>
      <w:r w:rsidRPr="000811C1">
        <w:rPr>
          <w:rFonts w:ascii="GHEA Grapalat" w:hAnsi="GHEA Grapalat"/>
          <w:i/>
        </w:rPr>
        <w:t>.</w:t>
      </w:r>
    </w:p>
  </w:footnote>
  <w:footnote w:id="9">
    <w:p w:rsidR="0099312D" w:rsidRPr="00DE7706" w:rsidRDefault="0099312D">
      <w:pPr>
        <w:pStyle w:val="af2"/>
      </w:pPr>
      <w:r>
        <w:rPr>
          <w:rStyle w:val="af6"/>
        </w:rPr>
        <w:t>16</w:t>
      </w:r>
      <w:r>
        <w:rPr>
          <w:rFonts w:ascii="GHEA Grapalat" w:hAnsi="GHEA Grapalat"/>
          <w:i/>
        </w:rPr>
        <w:t xml:space="preserve">Если приглашением не устанавливается требование </w:t>
      </w:r>
      <w:r w:rsidRPr="00D3436F">
        <w:rPr>
          <w:rFonts w:ascii="GHEA Grapalat" w:hAnsi="GHEA Grapalat"/>
          <w:i/>
        </w:rPr>
        <w:t>обеспечение заявки</w:t>
      </w:r>
      <w:r>
        <w:rPr>
          <w:rFonts w:ascii="GHEA Grapalat" w:hAnsi="GHEA Grapalat"/>
          <w:i/>
        </w:rPr>
        <w:t>, то настоящий пункт исключается из приглашения</w:t>
      </w:r>
    </w:p>
  </w:footnote>
  <w:footnote w:id="10">
    <w:p w:rsidR="0099312D" w:rsidRPr="008416BA" w:rsidRDefault="0099312D" w:rsidP="0003670A">
      <w:pPr>
        <w:pStyle w:val="af2"/>
        <w:jc w:val="both"/>
        <w:rPr>
          <w:rFonts w:ascii="GHEA Grapalat" w:hAnsi="GHEA Grapalat"/>
          <w:i/>
        </w:rPr>
      </w:pPr>
      <w:r w:rsidRPr="008416BA">
        <w:rPr>
          <w:rFonts w:ascii="GHEA Grapalat" w:hAnsi="GHEA Grapalat"/>
          <w:i/>
        </w:rPr>
        <w:t>16. Если применяется регулирование, предусмотренное предложением 2 пункта 2.4  части 1 настоящего приглашения, то  слова " обязуется в случае признания отобранным участником в порядке и сроки, установленные приглашением,  представить обеспечение квалификации"  заменяются словами "участник или в рамках данной процедуры организация, производящая поставляемые участником в качестве официального представителя товары, по состоянию на день открытия заявок имеет рейтинг кредитоспособности, присвоенный авторитетными международными организациями (Fitch, Moodys, Standard &amp; Poor's) как минимум в размере суверенного рейтинга Республики Армения". При этом отмечается размер рейтинга и название компании с рейтингом кредитоспособности.</w:t>
      </w:r>
    </w:p>
    <w:p w:rsidR="0099312D" w:rsidRDefault="0099312D" w:rsidP="0003670A">
      <w:pPr>
        <w:jc w:val="both"/>
      </w:pPr>
    </w:p>
    <w:p w:rsidR="0099312D" w:rsidRPr="008B70EB" w:rsidRDefault="0099312D" w:rsidP="0003670A">
      <w:pPr>
        <w:jc w:val="both"/>
        <w:rPr>
          <w:rFonts w:ascii="GHEA Grapalat" w:hAnsi="GHEA Grapalat"/>
          <w:i/>
          <w:sz w:val="20"/>
          <w:szCs w:val="20"/>
        </w:rPr>
      </w:pPr>
      <w:r w:rsidRPr="008B70EB">
        <w:rPr>
          <w:rFonts w:ascii="GHEA Grapalat" w:hAnsi="GHEA Grapalat"/>
          <w:i/>
          <w:sz w:val="20"/>
          <w:szCs w:val="20"/>
        </w:rPr>
        <w:t>** -участник при заполнении заявления-объявления указывает ссылку на сайт, содержащий сведения о своих реальных бенефициарах, если этот участник на основании закона"О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:rsidR="0099312D" w:rsidRPr="008B70EB" w:rsidRDefault="0099312D" w:rsidP="0003670A">
      <w:pPr>
        <w:jc w:val="both"/>
        <w:rPr>
          <w:rFonts w:ascii="GHEA Grapalat" w:hAnsi="GHEA Grapalat"/>
          <w:i/>
          <w:sz w:val="20"/>
          <w:szCs w:val="20"/>
        </w:rPr>
      </w:pPr>
      <w:r w:rsidRPr="008B70EB">
        <w:rPr>
          <w:rFonts w:ascii="GHEA Grapalat" w:hAnsi="GHEA Grapalat"/>
          <w:i/>
          <w:sz w:val="20"/>
          <w:szCs w:val="20"/>
        </w:rPr>
        <w:t>- если участник, который на основании закона  "О государственной регистрации юридических лиц, государственном учете подразделений юридических лиц, учреждений и индивидуальных предпринимателей" не является юридическим лицом, имеющим обязательство представлять декларацию о реальных бенефициарах или такое юридическое лицо,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бенефициарах, то при заполнении заявления-объявления слова "ссылка на сайт, содержащий информацию" заменяются словами "декларация согласно приложению 1.</w:t>
      </w:r>
      <w:r>
        <w:rPr>
          <w:rFonts w:ascii="GHEA Grapalat" w:hAnsi="GHEA Grapalat"/>
          <w:i/>
          <w:sz w:val="20"/>
          <w:szCs w:val="20"/>
        </w:rPr>
        <w:t>2</w:t>
      </w:r>
      <w:r w:rsidRPr="008B70EB">
        <w:rPr>
          <w:rFonts w:ascii="GHEA Grapalat" w:hAnsi="GHEA Grapalat"/>
          <w:i/>
          <w:sz w:val="20"/>
          <w:szCs w:val="20"/>
        </w:rPr>
        <w:t>";</w:t>
      </w:r>
    </w:p>
    <w:p w:rsidR="0099312D" w:rsidRPr="008B70EB" w:rsidRDefault="0099312D" w:rsidP="0003670A">
      <w:pPr>
        <w:jc w:val="both"/>
        <w:rPr>
          <w:rFonts w:ascii="GHEA Grapalat" w:hAnsi="GHEA Grapalat"/>
          <w:i/>
          <w:sz w:val="20"/>
          <w:szCs w:val="20"/>
        </w:rPr>
      </w:pPr>
      <w:r w:rsidRPr="008B70EB">
        <w:rPr>
          <w:rFonts w:ascii="GHEA Grapalat" w:hAnsi="GHEA Grapalat"/>
          <w:i/>
          <w:sz w:val="20"/>
          <w:szCs w:val="20"/>
        </w:rPr>
        <w:t>- если участник является индивидуальным предпринимателем или физическим лицом- информация о реальных бенефициарах не представляется</w:t>
      </w:r>
    </w:p>
    <w:p w:rsidR="0099312D" w:rsidRDefault="0099312D" w:rsidP="0003670A">
      <w:pPr>
        <w:jc w:val="both"/>
        <w:rPr>
          <w:rFonts w:asciiTheme="minorHAnsi" w:hAnsiTheme="minorHAnsi"/>
          <w:lang w:val="af-ZA"/>
        </w:rPr>
      </w:pPr>
    </w:p>
  </w:footnote>
  <w:footnote w:id="11">
    <w:p w:rsidR="0099312D" w:rsidRPr="00D3436F" w:rsidRDefault="0099312D" w:rsidP="001C7BCE">
      <w:pPr>
        <w:widowControl w:val="0"/>
        <w:ind w:right="309"/>
        <w:jc w:val="both"/>
        <w:rPr>
          <w:rFonts w:ascii="GHEA Grapalat" w:hAnsi="GHEA Grapalat"/>
          <w:i/>
          <w:sz w:val="20"/>
          <w:szCs w:val="20"/>
          <w:lang w:val="es-ES"/>
        </w:rPr>
      </w:pPr>
      <w:r>
        <w:rPr>
          <w:rStyle w:val="af6"/>
        </w:rPr>
        <w:t>**</w:t>
      </w:r>
      <w:r w:rsidRPr="00D3436F">
        <w:rPr>
          <w:rFonts w:ascii="GHEA Grapalat" w:hAnsi="GHEA Grapalat"/>
          <w:i/>
          <w:sz w:val="20"/>
          <w:szCs w:val="20"/>
        </w:rPr>
        <w:t xml:space="preserve">Если Участник является плательщиком налога на добавленную стоимость, то уплачиваемая в государственный бюджет Республики Армения по части настоящего договора сумма налога на добавленную стоимость указывается в графе </w:t>
      </w:r>
      <w:r w:rsidRPr="004825CB">
        <w:rPr>
          <w:rFonts w:ascii="GHEA Grapalat" w:hAnsi="GHEA Grapalat"/>
          <w:i/>
          <w:sz w:val="20"/>
          <w:szCs w:val="20"/>
        </w:rPr>
        <w:t>4</w:t>
      </w:r>
      <w:r w:rsidRPr="00D3436F">
        <w:rPr>
          <w:rFonts w:ascii="GHEA Grapalat" w:hAnsi="GHEA Grapalat"/>
          <w:i/>
          <w:sz w:val="20"/>
          <w:szCs w:val="20"/>
        </w:rPr>
        <w:t>.</w:t>
      </w:r>
    </w:p>
    <w:p w:rsidR="0099312D" w:rsidRPr="00D3436F" w:rsidRDefault="0099312D" w:rsidP="001C7BCE">
      <w:pPr>
        <w:pStyle w:val="af2"/>
        <w:rPr>
          <w:lang w:val="es-ES"/>
        </w:rPr>
      </w:pPr>
    </w:p>
  </w:footnote>
  <w:footnote w:id="12">
    <w:p w:rsidR="0099312D" w:rsidRPr="008842CE" w:rsidRDefault="0099312D" w:rsidP="0093795E">
      <w:pPr>
        <w:pStyle w:val="af2"/>
        <w:jc w:val="both"/>
      </w:pPr>
    </w:p>
  </w:footnote>
  <w:footnote w:id="13">
    <w:p w:rsidR="0099312D" w:rsidRPr="008842CE" w:rsidRDefault="0099312D" w:rsidP="000A214C">
      <w:pPr>
        <w:pStyle w:val="af2"/>
        <w:jc w:val="both"/>
      </w:pPr>
    </w:p>
  </w:footnote>
  <w:footnote w:id="14">
    <w:p w:rsidR="0099312D" w:rsidRPr="00D3436F" w:rsidRDefault="0099312D" w:rsidP="00D3436F">
      <w:pPr>
        <w:pStyle w:val="af2"/>
        <w:widowControl w:val="0"/>
        <w:jc w:val="both"/>
        <w:rPr>
          <w:lang w:val="af-ZA"/>
        </w:rPr>
      </w:pPr>
      <w:r>
        <w:rPr>
          <w:rStyle w:val="af6"/>
        </w:rPr>
        <w:t>17</w:t>
      </w:r>
      <w:r w:rsidRPr="008842CE">
        <w:rPr>
          <w:rFonts w:ascii="GHEA Grapalat" w:hAnsi="GHEA Grapalat"/>
          <w:i/>
        </w:rPr>
        <w:t>Если ценовое предложение представлено Продавцом без НДС, то при заключении договора слова "включая НДС" исключаются.</w:t>
      </w:r>
    </w:p>
  </w:footnote>
  <w:footnote w:id="15">
    <w:p w:rsidR="0099312D" w:rsidRPr="00402BC3" w:rsidRDefault="0099312D" w:rsidP="000D6018">
      <w:pPr>
        <w:pStyle w:val="af2"/>
        <w:jc w:val="both"/>
        <w:rPr>
          <w:rFonts w:ascii="GHEA Grapalat" w:hAnsi="GHEA Grapalat"/>
          <w:i/>
        </w:rPr>
      </w:pPr>
      <w:r>
        <w:rPr>
          <w:rStyle w:val="af6"/>
        </w:rPr>
        <w:t>20</w:t>
      </w:r>
      <w:r w:rsidRPr="004952C9">
        <w:rPr>
          <w:rFonts w:ascii="GHEA Grapalat" w:hAnsi="GHEA Grapalat"/>
          <w:i/>
        </w:rPr>
        <w:t>При заключении Договора на основании пункта 6 статьи 15 Закона Республики Армения "О закупках", штраф исчисляется по отношению к цене соглашения, в рамках которого зафиксировано обстоятельство неисполнения или ненадлежащего исполнения взятых на себя обязательств</w:t>
      </w:r>
      <w:r w:rsidRPr="00D3436F">
        <w:rPr>
          <w:rFonts w:ascii="GHEA Grapalat" w:hAnsi="GHEA Grapalat"/>
          <w:i/>
        </w:rPr>
        <w:t>.</w:t>
      </w:r>
    </w:p>
    <w:p w:rsidR="0099312D" w:rsidRPr="00552088" w:rsidRDefault="0099312D" w:rsidP="000D6018">
      <w:pPr>
        <w:pStyle w:val="af2"/>
        <w:jc w:val="both"/>
        <w:rPr>
          <w:rFonts w:ascii="GHEA Grapalat" w:hAnsi="GHEA Grapalat"/>
          <w:lang w:val="hy-AM"/>
        </w:rPr>
      </w:pPr>
      <w:r w:rsidRPr="004952C9">
        <w:rPr>
          <w:rFonts w:ascii="GHEA Grapalat" w:hAnsi="GHEA Grapalat"/>
          <w:i/>
        </w:rPr>
        <w:t>Если договор включает в себя больше одного лота, то штраф исчисляется в отношении общей цены, установленной договором на этот лот.</w:t>
      </w:r>
    </w:p>
    <w:p w:rsidR="0099312D" w:rsidRPr="00D3436F" w:rsidRDefault="0099312D">
      <w:pPr>
        <w:pStyle w:val="af2"/>
        <w:rPr>
          <w:lang w:val="hy-AM"/>
        </w:rPr>
      </w:pPr>
    </w:p>
  </w:footnote>
  <w:footnote w:id="16">
    <w:p w:rsidR="0099312D" w:rsidRPr="008842CE" w:rsidRDefault="0099312D" w:rsidP="00D32870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21</w:t>
      </w:r>
      <w:r w:rsidRPr="008842CE">
        <w:rPr>
          <w:rFonts w:ascii="GHEA Grapalat" w:hAnsi="GHEA Grapalat"/>
          <w:i/>
        </w:rPr>
        <w:t>В случае закупок, не создающих обязательств за счет средств государственного бюджета, настоящее предложение исключается из договора.</w:t>
      </w:r>
    </w:p>
    <w:p w:rsidR="0099312D" w:rsidRPr="00D3436F" w:rsidRDefault="0099312D">
      <w:pPr>
        <w:pStyle w:val="af2"/>
        <w:rPr>
          <w:lang w:val="hy-AM"/>
        </w:rPr>
      </w:pPr>
    </w:p>
  </w:footnote>
  <w:footnote w:id="17">
    <w:p w:rsidR="0099312D" w:rsidRPr="00D3436F" w:rsidRDefault="0099312D" w:rsidP="00D3436F">
      <w:pPr>
        <w:pStyle w:val="af2"/>
        <w:widowControl w:val="0"/>
        <w:jc w:val="both"/>
        <w:rPr>
          <w:lang w:val="hy-AM"/>
        </w:rPr>
      </w:pPr>
      <w:r>
        <w:rPr>
          <w:rStyle w:val="af6"/>
        </w:rPr>
        <w:t>22</w:t>
      </w:r>
      <w:r w:rsidRPr="008842CE">
        <w:rPr>
          <w:rFonts w:ascii="GHEA Grapalat" w:hAnsi="GHEA Grapalat"/>
          <w:i/>
        </w:rPr>
        <w:t>Настоящий пункт исключается из договора, если договор не осуществляется посредством заключения агентского договора.</w:t>
      </w:r>
    </w:p>
  </w:footnote>
  <w:footnote w:id="18">
    <w:p w:rsidR="0099312D" w:rsidRPr="008842CE" w:rsidRDefault="0099312D" w:rsidP="00084B51">
      <w:pPr>
        <w:pStyle w:val="af2"/>
        <w:widowControl w:val="0"/>
        <w:jc w:val="both"/>
        <w:rPr>
          <w:rFonts w:ascii="GHEA Grapalat" w:hAnsi="GHEA Grapalat"/>
          <w:lang w:val="hy-AM"/>
        </w:rPr>
      </w:pPr>
      <w:r>
        <w:rPr>
          <w:rStyle w:val="af6"/>
        </w:rPr>
        <w:t>23</w:t>
      </w:r>
      <w:r w:rsidRPr="008842CE">
        <w:rPr>
          <w:rFonts w:ascii="GHEA Grapalat" w:hAnsi="GHEA Grapalat"/>
          <w:i/>
        </w:rPr>
        <w:t>Настоящий пункт исключается из договора, если договор не осуществляется посредством заключения договора о совместной деятельности (консорциума).</w:t>
      </w:r>
    </w:p>
    <w:p w:rsidR="0099312D" w:rsidRPr="00D3436F" w:rsidRDefault="0099312D">
      <w:pPr>
        <w:pStyle w:val="af2"/>
        <w:rPr>
          <w:lang w:val="hy-AM"/>
        </w:rPr>
      </w:pPr>
    </w:p>
  </w:footnote>
  <w:footnote w:id="19">
    <w:p w:rsidR="0099312D" w:rsidRPr="008842CE" w:rsidRDefault="0099312D" w:rsidP="002E063C">
      <w:pPr>
        <w:pStyle w:val="af2"/>
        <w:widowControl w:val="0"/>
        <w:jc w:val="both"/>
      </w:pPr>
      <w:r w:rsidRPr="008842CE">
        <w:rPr>
          <w:rStyle w:val="af6"/>
        </w:rPr>
        <w:t>*</w:t>
      </w:r>
      <w:r w:rsidRPr="008842CE">
        <w:rPr>
          <w:rFonts w:ascii="GHEA Grapalat" w:hAnsi="GHEA Grapalat"/>
          <w:i/>
        </w:rPr>
        <w:t>Подлежащие уплате суммы представляются в порядке возрастания. ** Если договор заключается на основании части 6 статьи 15 Закона РА "О закупках", то настоящий график заполняется и заключается одновременно с заключаемым между сторонами соглашением в случае предусмотрения финансовых средств, в качестве его неотъемлемой части.</w:t>
      </w:r>
    </w:p>
  </w:footnote>
  <w:footnote w:id="20">
    <w:p w:rsidR="0099312D" w:rsidRPr="008842CE" w:rsidRDefault="0099312D" w:rsidP="002E063C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  <w:r w:rsidRPr="008842CE">
        <w:rPr>
          <w:rStyle w:val="af6"/>
          <w:sz w:val="20"/>
          <w:szCs w:val="20"/>
        </w:rPr>
        <w:t>**</w:t>
      </w:r>
      <w:r w:rsidRPr="008842CE">
        <w:rPr>
          <w:rFonts w:ascii="GHEA Grapalat" w:hAnsi="GHEA Grapalat"/>
          <w:i/>
          <w:sz w:val="20"/>
          <w:szCs w:val="20"/>
        </w:rPr>
        <w:t>В приглашении суммы отмечаются в процентах, а при заключении договора вместо процента отмечается размер конкретной суммы.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2173951"/>
    <w:multiLevelType w:val="hybridMultilevel"/>
    <w:tmpl w:val="A02C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0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5"/>
  </w:num>
  <w:num w:numId="13">
    <w:abstractNumId w:val="22"/>
  </w:num>
  <w:num w:numId="14">
    <w:abstractNumId w:val="11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23"/>
  </w:num>
  <w:num w:numId="26">
    <w:abstractNumId w:val="10"/>
  </w:num>
  <w:num w:numId="27">
    <w:abstractNumId w:val="3"/>
  </w:num>
  <w:num w:numId="28">
    <w:abstractNumId w:val="2"/>
  </w:num>
  <w:num w:numId="29">
    <w:abstractNumId w:val="0"/>
  </w:num>
  <w:num w:numId="30">
    <w:abstractNumId w:val="8"/>
  </w:num>
  <w:num w:numId="31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615570"/>
    <w:rsid w:val="00000345"/>
    <w:rsid w:val="0000037D"/>
    <w:rsid w:val="00000958"/>
    <w:rsid w:val="00000BA6"/>
    <w:rsid w:val="000013D6"/>
    <w:rsid w:val="000016BB"/>
    <w:rsid w:val="00002C23"/>
    <w:rsid w:val="000031E3"/>
    <w:rsid w:val="000033BC"/>
    <w:rsid w:val="000035D7"/>
    <w:rsid w:val="00003DF0"/>
    <w:rsid w:val="000058CF"/>
    <w:rsid w:val="00005D30"/>
    <w:rsid w:val="0000622A"/>
    <w:rsid w:val="000076A1"/>
    <w:rsid w:val="0000776B"/>
    <w:rsid w:val="000101B4"/>
    <w:rsid w:val="00010ECA"/>
    <w:rsid w:val="00011CB9"/>
    <w:rsid w:val="00012347"/>
    <w:rsid w:val="00012E2C"/>
    <w:rsid w:val="00013093"/>
    <w:rsid w:val="000132F3"/>
    <w:rsid w:val="00013C24"/>
    <w:rsid w:val="00016653"/>
    <w:rsid w:val="00016656"/>
    <w:rsid w:val="00016DFB"/>
    <w:rsid w:val="00017484"/>
    <w:rsid w:val="000209D3"/>
    <w:rsid w:val="00020B2E"/>
    <w:rsid w:val="00020C83"/>
    <w:rsid w:val="00021C2E"/>
    <w:rsid w:val="00023384"/>
    <w:rsid w:val="000238FE"/>
    <w:rsid w:val="00023F8F"/>
    <w:rsid w:val="000241CA"/>
    <w:rsid w:val="000246E6"/>
    <w:rsid w:val="00025353"/>
    <w:rsid w:val="00025A85"/>
    <w:rsid w:val="00026351"/>
    <w:rsid w:val="00027166"/>
    <w:rsid w:val="000275BF"/>
    <w:rsid w:val="00030D40"/>
    <w:rsid w:val="000312D9"/>
    <w:rsid w:val="000313A6"/>
    <w:rsid w:val="000316DF"/>
    <w:rsid w:val="00032D7E"/>
    <w:rsid w:val="000330A3"/>
    <w:rsid w:val="00033946"/>
    <w:rsid w:val="00033B20"/>
    <w:rsid w:val="00033F41"/>
    <w:rsid w:val="00034CED"/>
    <w:rsid w:val="0003670A"/>
    <w:rsid w:val="00037DDE"/>
    <w:rsid w:val="000408D8"/>
    <w:rsid w:val="000424BA"/>
    <w:rsid w:val="00042BD4"/>
    <w:rsid w:val="00043225"/>
    <w:rsid w:val="0004387F"/>
    <w:rsid w:val="00046BAC"/>
    <w:rsid w:val="000473EF"/>
    <w:rsid w:val="000505A2"/>
    <w:rsid w:val="00051490"/>
    <w:rsid w:val="00051B7F"/>
    <w:rsid w:val="00052084"/>
    <w:rsid w:val="000537FF"/>
    <w:rsid w:val="00053BFB"/>
    <w:rsid w:val="000540F1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2B9"/>
    <w:rsid w:val="0006220B"/>
    <w:rsid w:val="0006311D"/>
    <w:rsid w:val="00063AEF"/>
    <w:rsid w:val="00065C3B"/>
    <w:rsid w:val="0006703E"/>
    <w:rsid w:val="000702A0"/>
    <w:rsid w:val="000704B9"/>
    <w:rsid w:val="00070D78"/>
    <w:rsid w:val="00070DBB"/>
    <w:rsid w:val="00071119"/>
    <w:rsid w:val="00071450"/>
    <w:rsid w:val="00071C65"/>
    <w:rsid w:val="00071D1C"/>
    <w:rsid w:val="00072BC8"/>
    <w:rsid w:val="00073430"/>
    <w:rsid w:val="000735B0"/>
    <w:rsid w:val="00073A04"/>
    <w:rsid w:val="00073A09"/>
    <w:rsid w:val="00074939"/>
    <w:rsid w:val="00074CC1"/>
    <w:rsid w:val="00075997"/>
    <w:rsid w:val="000763E5"/>
    <w:rsid w:val="00077062"/>
    <w:rsid w:val="00077BB9"/>
    <w:rsid w:val="00080C4E"/>
    <w:rsid w:val="00080D94"/>
    <w:rsid w:val="00080E73"/>
    <w:rsid w:val="000811C1"/>
    <w:rsid w:val="000822C1"/>
    <w:rsid w:val="00082ADC"/>
    <w:rsid w:val="00082DE0"/>
    <w:rsid w:val="00083558"/>
    <w:rsid w:val="000845F6"/>
    <w:rsid w:val="00084B51"/>
    <w:rsid w:val="00085931"/>
    <w:rsid w:val="000878DB"/>
    <w:rsid w:val="00087A30"/>
    <w:rsid w:val="00090699"/>
    <w:rsid w:val="000911CA"/>
    <w:rsid w:val="000911DC"/>
    <w:rsid w:val="0009191C"/>
    <w:rsid w:val="00092D0A"/>
    <w:rsid w:val="0009380C"/>
    <w:rsid w:val="0009449B"/>
    <w:rsid w:val="000946A3"/>
    <w:rsid w:val="00094F5C"/>
    <w:rsid w:val="00095885"/>
    <w:rsid w:val="00095EB1"/>
    <w:rsid w:val="000964F1"/>
    <w:rsid w:val="00096865"/>
    <w:rsid w:val="00096B2C"/>
    <w:rsid w:val="0009758F"/>
    <w:rsid w:val="00097DE8"/>
    <w:rsid w:val="000A15F9"/>
    <w:rsid w:val="000A214C"/>
    <w:rsid w:val="000A323C"/>
    <w:rsid w:val="000A37CE"/>
    <w:rsid w:val="000A4A55"/>
    <w:rsid w:val="000A4FC5"/>
    <w:rsid w:val="000A5316"/>
    <w:rsid w:val="000A5B16"/>
    <w:rsid w:val="000A61B4"/>
    <w:rsid w:val="000A6B75"/>
    <w:rsid w:val="000A72AD"/>
    <w:rsid w:val="000A7528"/>
    <w:rsid w:val="000B033F"/>
    <w:rsid w:val="000B0B17"/>
    <w:rsid w:val="000B227E"/>
    <w:rsid w:val="000B259E"/>
    <w:rsid w:val="000B269D"/>
    <w:rsid w:val="000B2CFA"/>
    <w:rsid w:val="000B33B2"/>
    <w:rsid w:val="000B3864"/>
    <w:rsid w:val="000B6A70"/>
    <w:rsid w:val="000B700B"/>
    <w:rsid w:val="000B751B"/>
    <w:rsid w:val="000B7641"/>
    <w:rsid w:val="000B7C54"/>
    <w:rsid w:val="000C062F"/>
    <w:rsid w:val="000C0A9D"/>
    <w:rsid w:val="000C1165"/>
    <w:rsid w:val="000C165F"/>
    <w:rsid w:val="000C264F"/>
    <w:rsid w:val="000C36C6"/>
    <w:rsid w:val="000C3F69"/>
    <w:rsid w:val="000C5A09"/>
    <w:rsid w:val="000C6BA1"/>
    <w:rsid w:val="000C6DE2"/>
    <w:rsid w:val="000C6E1C"/>
    <w:rsid w:val="000C6F81"/>
    <w:rsid w:val="000D07E4"/>
    <w:rsid w:val="000D10F1"/>
    <w:rsid w:val="000D16B6"/>
    <w:rsid w:val="000D1BED"/>
    <w:rsid w:val="000D1EF3"/>
    <w:rsid w:val="000D2527"/>
    <w:rsid w:val="000D2D8A"/>
    <w:rsid w:val="000D3127"/>
    <w:rsid w:val="000D3188"/>
    <w:rsid w:val="000D34C8"/>
    <w:rsid w:val="000D3B6D"/>
    <w:rsid w:val="000D4471"/>
    <w:rsid w:val="000D48B6"/>
    <w:rsid w:val="000D5766"/>
    <w:rsid w:val="000D590A"/>
    <w:rsid w:val="000D6018"/>
    <w:rsid w:val="000D6187"/>
    <w:rsid w:val="000D6A89"/>
    <w:rsid w:val="000D6C21"/>
    <w:rsid w:val="000D701E"/>
    <w:rsid w:val="000D77C1"/>
    <w:rsid w:val="000E0064"/>
    <w:rsid w:val="000E13F8"/>
    <w:rsid w:val="000E1C31"/>
    <w:rsid w:val="000E2427"/>
    <w:rsid w:val="000E267C"/>
    <w:rsid w:val="000E308B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109E"/>
    <w:rsid w:val="000F1B5B"/>
    <w:rsid w:val="000F2653"/>
    <w:rsid w:val="000F31EB"/>
    <w:rsid w:val="000F332D"/>
    <w:rsid w:val="000F338E"/>
    <w:rsid w:val="000F35AE"/>
    <w:rsid w:val="000F3939"/>
    <w:rsid w:val="000F3B31"/>
    <w:rsid w:val="000F3D76"/>
    <w:rsid w:val="000F494F"/>
    <w:rsid w:val="000F4B86"/>
    <w:rsid w:val="000F4D7B"/>
    <w:rsid w:val="000F5032"/>
    <w:rsid w:val="000F5900"/>
    <w:rsid w:val="000F60F8"/>
    <w:rsid w:val="000F6C24"/>
    <w:rsid w:val="000F7026"/>
    <w:rsid w:val="000F7AE0"/>
    <w:rsid w:val="0010050E"/>
    <w:rsid w:val="001005B0"/>
    <w:rsid w:val="00100C10"/>
    <w:rsid w:val="001017E8"/>
    <w:rsid w:val="00101C9A"/>
    <w:rsid w:val="00101F06"/>
    <w:rsid w:val="0010213D"/>
    <w:rsid w:val="00102B45"/>
    <w:rsid w:val="0010323D"/>
    <w:rsid w:val="00103763"/>
    <w:rsid w:val="00104861"/>
    <w:rsid w:val="00106365"/>
    <w:rsid w:val="00106D44"/>
    <w:rsid w:val="00106DEE"/>
    <w:rsid w:val="00110534"/>
    <w:rsid w:val="00110D13"/>
    <w:rsid w:val="00111FFB"/>
    <w:rsid w:val="0011340E"/>
    <w:rsid w:val="00113F0D"/>
    <w:rsid w:val="0011423D"/>
    <w:rsid w:val="00115905"/>
    <w:rsid w:val="001159FA"/>
    <w:rsid w:val="0011611E"/>
    <w:rsid w:val="00117020"/>
    <w:rsid w:val="00117833"/>
    <w:rsid w:val="00117964"/>
    <w:rsid w:val="00117DAA"/>
    <w:rsid w:val="00122FC9"/>
    <w:rsid w:val="00123294"/>
    <w:rsid w:val="001235E7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2FA8"/>
    <w:rsid w:val="00133A5A"/>
    <w:rsid w:val="00133CE4"/>
    <w:rsid w:val="00133ED4"/>
    <w:rsid w:val="00134491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B2D"/>
    <w:rsid w:val="00142496"/>
    <w:rsid w:val="001439BD"/>
    <w:rsid w:val="00143BD7"/>
    <w:rsid w:val="00143E8C"/>
    <w:rsid w:val="0014472E"/>
    <w:rsid w:val="00144E38"/>
    <w:rsid w:val="00144F73"/>
    <w:rsid w:val="001458D6"/>
    <w:rsid w:val="00145CC3"/>
    <w:rsid w:val="00146685"/>
    <w:rsid w:val="00146FC5"/>
    <w:rsid w:val="00147CD0"/>
    <w:rsid w:val="00147F14"/>
    <w:rsid w:val="001514D1"/>
    <w:rsid w:val="001515DE"/>
    <w:rsid w:val="001516B2"/>
    <w:rsid w:val="001522CE"/>
    <w:rsid w:val="00152564"/>
    <w:rsid w:val="00152788"/>
    <w:rsid w:val="00153A85"/>
    <w:rsid w:val="00153B9F"/>
    <w:rsid w:val="00153C87"/>
    <w:rsid w:val="00155805"/>
    <w:rsid w:val="0015583C"/>
    <w:rsid w:val="0015589E"/>
    <w:rsid w:val="001558D1"/>
    <w:rsid w:val="00155C35"/>
    <w:rsid w:val="001561A5"/>
    <w:rsid w:val="001578A1"/>
    <w:rsid w:val="001578D4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24D4"/>
    <w:rsid w:val="00163324"/>
    <w:rsid w:val="00163B89"/>
    <w:rsid w:val="001647D2"/>
    <w:rsid w:val="00164A63"/>
    <w:rsid w:val="00164BBC"/>
    <w:rsid w:val="0016519F"/>
    <w:rsid w:val="001679A6"/>
    <w:rsid w:val="00171E80"/>
    <w:rsid w:val="001723D6"/>
    <w:rsid w:val="001724D7"/>
    <w:rsid w:val="00172B98"/>
    <w:rsid w:val="00172BC4"/>
    <w:rsid w:val="001732FB"/>
    <w:rsid w:val="00174DAB"/>
    <w:rsid w:val="00174FE1"/>
    <w:rsid w:val="00175F8F"/>
    <w:rsid w:val="00175FDC"/>
    <w:rsid w:val="001763F5"/>
    <w:rsid w:val="00176A38"/>
    <w:rsid w:val="00176A92"/>
    <w:rsid w:val="00177A5C"/>
    <w:rsid w:val="00177D71"/>
    <w:rsid w:val="00180134"/>
    <w:rsid w:val="00180D64"/>
    <w:rsid w:val="00180EB9"/>
    <w:rsid w:val="00180EE9"/>
    <w:rsid w:val="00181C60"/>
    <w:rsid w:val="00181F0F"/>
    <w:rsid w:val="00181F75"/>
    <w:rsid w:val="00182C2E"/>
    <w:rsid w:val="00183004"/>
    <w:rsid w:val="0018301A"/>
    <w:rsid w:val="001831C4"/>
    <w:rsid w:val="00183DD8"/>
    <w:rsid w:val="00183FEA"/>
    <w:rsid w:val="00184D18"/>
    <w:rsid w:val="00184F17"/>
    <w:rsid w:val="00185684"/>
    <w:rsid w:val="0018591C"/>
    <w:rsid w:val="00185DF9"/>
    <w:rsid w:val="00185FBB"/>
    <w:rsid w:val="00186559"/>
    <w:rsid w:val="001878F0"/>
    <w:rsid w:val="00190792"/>
    <w:rsid w:val="00191085"/>
    <w:rsid w:val="00191D27"/>
    <w:rsid w:val="00191D5F"/>
    <w:rsid w:val="001925CB"/>
    <w:rsid w:val="00192606"/>
    <w:rsid w:val="001926B2"/>
    <w:rsid w:val="00192A1C"/>
    <w:rsid w:val="001932A7"/>
    <w:rsid w:val="001936CC"/>
    <w:rsid w:val="00193871"/>
    <w:rsid w:val="00194598"/>
    <w:rsid w:val="001952C6"/>
    <w:rsid w:val="00195F24"/>
    <w:rsid w:val="00196487"/>
    <w:rsid w:val="00196F14"/>
    <w:rsid w:val="001A070B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27C"/>
    <w:rsid w:val="001B0D9A"/>
    <w:rsid w:val="001B1050"/>
    <w:rsid w:val="001B1370"/>
    <w:rsid w:val="001B1C67"/>
    <w:rsid w:val="001B1FC4"/>
    <w:rsid w:val="001B32D9"/>
    <w:rsid w:val="001B37D2"/>
    <w:rsid w:val="001B45A9"/>
    <w:rsid w:val="001B478E"/>
    <w:rsid w:val="001B6FCF"/>
    <w:rsid w:val="001C07C6"/>
    <w:rsid w:val="001C0849"/>
    <w:rsid w:val="001C1570"/>
    <w:rsid w:val="001C278A"/>
    <w:rsid w:val="001C3D83"/>
    <w:rsid w:val="001C3F6C"/>
    <w:rsid w:val="001C6688"/>
    <w:rsid w:val="001C76F7"/>
    <w:rsid w:val="001C7BCE"/>
    <w:rsid w:val="001D0249"/>
    <w:rsid w:val="001D129F"/>
    <w:rsid w:val="001D1D00"/>
    <w:rsid w:val="001D209D"/>
    <w:rsid w:val="001D2D62"/>
    <w:rsid w:val="001D5785"/>
    <w:rsid w:val="001D5FF7"/>
    <w:rsid w:val="001D6531"/>
    <w:rsid w:val="001D7228"/>
    <w:rsid w:val="001D74FA"/>
    <w:rsid w:val="001D7501"/>
    <w:rsid w:val="001D78C5"/>
    <w:rsid w:val="001E0216"/>
    <w:rsid w:val="001E06D6"/>
    <w:rsid w:val="001E0BC2"/>
    <w:rsid w:val="001E1050"/>
    <w:rsid w:val="001E1DBB"/>
    <w:rsid w:val="001E2794"/>
    <w:rsid w:val="001E2814"/>
    <w:rsid w:val="001E3D3F"/>
    <w:rsid w:val="001E4776"/>
    <w:rsid w:val="001E47D5"/>
    <w:rsid w:val="001E4A24"/>
    <w:rsid w:val="001E5412"/>
    <w:rsid w:val="001E55B2"/>
    <w:rsid w:val="001E5866"/>
    <w:rsid w:val="001E6506"/>
    <w:rsid w:val="001E7733"/>
    <w:rsid w:val="001E7BA9"/>
    <w:rsid w:val="001F0335"/>
    <w:rsid w:val="001F0371"/>
    <w:rsid w:val="001F0AEE"/>
    <w:rsid w:val="001F0B18"/>
    <w:rsid w:val="001F0DAB"/>
    <w:rsid w:val="001F0F81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17CB"/>
    <w:rsid w:val="00201DA0"/>
    <w:rsid w:val="00201F2E"/>
    <w:rsid w:val="00202F4D"/>
    <w:rsid w:val="002032CE"/>
    <w:rsid w:val="00203917"/>
    <w:rsid w:val="002046BF"/>
    <w:rsid w:val="00204807"/>
    <w:rsid w:val="00204B03"/>
    <w:rsid w:val="00204E53"/>
    <w:rsid w:val="00204EEA"/>
    <w:rsid w:val="00205689"/>
    <w:rsid w:val="002069C9"/>
    <w:rsid w:val="00206AF8"/>
    <w:rsid w:val="0020701A"/>
    <w:rsid w:val="00207490"/>
    <w:rsid w:val="002100B3"/>
    <w:rsid w:val="002101F2"/>
    <w:rsid w:val="00210F0C"/>
    <w:rsid w:val="00211425"/>
    <w:rsid w:val="002137E6"/>
    <w:rsid w:val="00213830"/>
    <w:rsid w:val="00213EB8"/>
    <w:rsid w:val="00214137"/>
    <w:rsid w:val="00214462"/>
    <w:rsid w:val="0021589C"/>
    <w:rsid w:val="002166CE"/>
    <w:rsid w:val="00217344"/>
    <w:rsid w:val="00217710"/>
    <w:rsid w:val="00220ACB"/>
    <w:rsid w:val="00220C7C"/>
    <w:rsid w:val="002218FE"/>
    <w:rsid w:val="00221C7B"/>
    <w:rsid w:val="0022233D"/>
    <w:rsid w:val="0022247D"/>
    <w:rsid w:val="002227A9"/>
    <w:rsid w:val="002240AB"/>
    <w:rsid w:val="002250D8"/>
    <w:rsid w:val="0022515E"/>
    <w:rsid w:val="002252CD"/>
    <w:rsid w:val="00226412"/>
    <w:rsid w:val="00226DBB"/>
    <w:rsid w:val="002273AD"/>
    <w:rsid w:val="0022770A"/>
    <w:rsid w:val="00227C9F"/>
    <w:rsid w:val="00230B12"/>
    <w:rsid w:val="00230C8F"/>
    <w:rsid w:val="00232FE2"/>
    <w:rsid w:val="00233B5F"/>
    <w:rsid w:val="00233BB7"/>
    <w:rsid w:val="002347E0"/>
    <w:rsid w:val="00235549"/>
    <w:rsid w:val="0023571C"/>
    <w:rsid w:val="00235A41"/>
    <w:rsid w:val="00235D56"/>
    <w:rsid w:val="00235DAA"/>
    <w:rsid w:val="00236B75"/>
    <w:rsid w:val="002370BC"/>
    <w:rsid w:val="0024027D"/>
    <w:rsid w:val="00240289"/>
    <w:rsid w:val="00240609"/>
    <w:rsid w:val="002406D8"/>
    <w:rsid w:val="0024186B"/>
    <w:rsid w:val="00241C72"/>
    <w:rsid w:val="00241F05"/>
    <w:rsid w:val="0024205E"/>
    <w:rsid w:val="00242E2E"/>
    <w:rsid w:val="00244B38"/>
    <w:rsid w:val="00244D60"/>
    <w:rsid w:val="0025145E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E64"/>
    <w:rsid w:val="00261006"/>
    <w:rsid w:val="0026158D"/>
    <w:rsid w:val="0026195F"/>
    <w:rsid w:val="00261A75"/>
    <w:rsid w:val="002626F7"/>
    <w:rsid w:val="00263035"/>
    <w:rsid w:val="00263094"/>
    <w:rsid w:val="002638A5"/>
    <w:rsid w:val="00263D72"/>
    <w:rsid w:val="00263E28"/>
    <w:rsid w:val="0026426F"/>
    <w:rsid w:val="00265A4B"/>
    <w:rsid w:val="00265D18"/>
    <w:rsid w:val="00266522"/>
    <w:rsid w:val="002665A4"/>
    <w:rsid w:val="002674D5"/>
    <w:rsid w:val="0027052A"/>
    <w:rsid w:val="00270D59"/>
    <w:rsid w:val="00270E0A"/>
    <w:rsid w:val="00271515"/>
    <w:rsid w:val="002716CA"/>
    <w:rsid w:val="00271DF6"/>
    <w:rsid w:val="0027256A"/>
    <w:rsid w:val="002737E0"/>
    <w:rsid w:val="00273A88"/>
    <w:rsid w:val="00273B4F"/>
    <w:rsid w:val="00273E0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E91"/>
    <w:rsid w:val="00281D16"/>
    <w:rsid w:val="00283198"/>
    <w:rsid w:val="00283E26"/>
    <w:rsid w:val="00283F0A"/>
    <w:rsid w:val="002845EA"/>
    <w:rsid w:val="002846B1"/>
    <w:rsid w:val="00286CDB"/>
    <w:rsid w:val="0028726A"/>
    <w:rsid w:val="00291919"/>
    <w:rsid w:val="00291EFF"/>
    <w:rsid w:val="002926D4"/>
    <w:rsid w:val="00293A25"/>
    <w:rsid w:val="00293A76"/>
    <w:rsid w:val="002941F2"/>
    <w:rsid w:val="00294BD5"/>
    <w:rsid w:val="00294F67"/>
    <w:rsid w:val="00294FFF"/>
    <w:rsid w:val="0029515A"/>
    <w:rsid w:val="002A058F"/>
    <w:rsid w:val="002A0700"/>
    <w:rsid w:val="002A0C06"/>
    <w:rsid w:val="002A0EA6"/>
    <w:rsid w:val="002A0F45"/>
    <w:rsid w:val="002A10B2"/>
    <w:rsid w:val="002A1FAC"/>
    <w:rsid w:val="002A2F79"/>
    <w:rsid w:val="002A3785"/>
    <w:rsid w:val="002A3FC1"/>
    <w:rsid w:val="002A464D"/>
    <w:rsid w:val="002A4BE0"/>
    <w:rsid w:val="002A560E"/>
    <w:rsid w:val="002A6358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ABE"/>
    <w:rsid w:val="002B24A4"/>
    <w:rsid w:val="002B24E8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B7951"/>
    <w:rsid w:val="002C0507"/>
    <w:rsid w:val="002C0665"/>
    <w:rsid w:val="002C071B"/>
    <w:rsid w:val="002C0DD6"/>
    <w:rsid w:val="002C1050"/>
    <w:rsid w:val="002C1982"/>
    <w:rsid w:val="002C1AE5"/>
    <w:rsid w:val="002C1D72"/>
    <w:rsid w:val="002C205F"/>
    <w:rsid w:val="002C21F7"/>
    <w:rsid w:val="002C2499"/>
    <w:rsid w:val="002C27EB"/>
    <w:rsid w:val="002C2AAB"/>
    <w:rsid w:val="002C2B0F"/>
    <w:rsid w:val="002C3CAA"/>
    <w:rsid w:val="002C4DBF"/>
    <w:rsid w:val="002C605B"/>
    <w:rsid w:val="002C6CF7"/>
    <w:rsid w:val="002C7037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327"/>
    <w:rsid w:val="002D6A4F"/>
    <w:rsid w:val="002D7D70"/>
    <w:rsid w:val="002E063C"/>
    <w:rsid w:val="002E069D"/>
    <w:rsid w:val="002E0768"/>
    <w:rsid w:val="002E0877"/>
    <w:rsid w:val="002E2731"/>
    <w:rsid w:val="002E3165"/>
    <w:rsid w:val="002E4305"/>
    <w:rsid w:val="002E530A"/>
    <w:rsid w:val="002E531D"/>
    <w:rsid w:val="002E5FDA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3958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ED2"/>
    <w:rsid w:val="00311076"/>
    <w:rsid w:val="00311F9D"/>
    <w:rsid w:val="003141B6"/>
    <w:rsid w:val="00316381"/>
    <w:rsid w:val="003163A5"/>
    <w:rsid w:val="00316748"/>
    <w:rsid w:val="003169A4"/>
    <w:rsid w:val="00317BD2"/>
    <w:rsid w:val="0032071C"/>
    <w:rsid w:val="00321A56"/>
    <w:rsid w:val="00321B20"/>
    <w:rsid w:val="003240F7"/>
    <w:rsid w:val="00325043"/>
    <w:rsid w:val="00325546"/>
    <w:rsid w:val="003259C5"/>
    <w:rsid w:val="00325CC0"/>
    <w:rsid w:val="00326507"/>
    <w:rsid w:val="003267C8"/>
    <w:rsid w:val="00327436"/>
    <w:rsid w:val="0033253D"/>
    <w:rsid w:val="00333314"/>
    <w:rsid w:val="00333B85"/>
    <w:rsid w:val="00334564"/>
    <w:rsid w:val="003347CE"/>
    <w:rsid w:val="0033571F"/>
    <w:rsid w:val="00335C2A"/>
    <w:rsid w:val="00335DAA"/>
    <w:rsid w:val="00336709"/>
    <w:rsid w:val="00336F9A"/>
    <w:rsid w:val="0033740E"/>
    <w:rsid w:val="00337C99"/>
    <w:rsid w:val="00340083"/>
    <w:rsid w:val="00340659"/>
    <w:rsid w:val="00340AB0"/>
    <w:rsid w:val="003414F9"/>
    <w:rsid w:val="00341747"/>
    <w:rsid w:val="00341A74"/>
    <w:rsid w:val="00341D7A"/>
    <w:rsid w:val="00341ED4"/>
    <w:rsid w:val="003427DF"/>
    <w:rsid w:val="003436A5"/>
    <w:rsid w:val="00345909"/>
    <w:rsid w:val="003468B8"/>
    <w:rsid w:val="00347499"/>
    <w:rsid w:val="003475E1"/>
    <w:rsid w:val="00347722"/>
    <w:rsid w:val="0034777A"/>
    <w:rsid w:val="003500D1"/>
    <w:rsid w:val="00350210"/>
    <w:rsid w:val="003529EA"/>
    <w:rsid w:val="00352B29"/>
    <w:rsid w:val="00352DB8"/>
    <w:rsid w:val="0035482E"/>
    <w:rsid w:val="00354AEF"/>
    <w:rsid w:val="0035555B"/>
    <w:rsid w:val="00355B51"/>
    <w:rsid w:val="0035631F"/>
    <w:rsid w:val="00356463"/>
    <w:rsid w:val="0035684E"/>
    <w:rsid w:val="003572A0"/>
    <w:rsid w:val="003572EA"/>
    <w:rsid w:val="003579C1"/>
    <w:rsid w:val="00357A33"/>
    <w:rsid w:val="00357AA2"/>
    <w:rsid w:val="00357D48"/>
    <w:rsid w:val="00357E1B"/>
    <w:rsid w:val="003605D5"/>
    <w:rsid w:val="003607CE"/>
    <w:rsid w:val="0036230B"/>
    <w:rsid w:val="003629F7"/>
    <w:rsid w:val="00363298"/>
    <w:rsid w:val="00363335"/>
    <w:rsid w:val="00363627"/>
    <w:rsid w:val="00363E98"/>
    <w:rsid w:val="00364E7A"/>
    <w:rsid w:val="003650C5"/>
    <w:rsid w:val="0036520F"/>
    <w:rsid w:val="0036524F"/>
    <w:rsid w:val="003653B7"/>
    <w:rsid w:val="00366C4E"/>
    <w:rsid w:val="00367042"/>
    <w:rsid w:val="00367A9A"/>
    <w:rsid w:val="00367F26"/>
    <w:rsid w:val="00370ECD"/>
    <w:rsid w:val="0037177E"/>
    <w:rsid w:val="003717D2"/>
    <w:rsid w:val="00371CF8"/>
    <w:rsid w:val="00372C2B"/>
    <w:rsid w:val="00372C67"/>
    <w:rsid w:val="00372D7E"/>
    <w:rsid w:val="00372FAD"/>
    <w:rsid w:val="0037329F"/>
    <w:rsid w:val="00373EC9"/>
    <w:rsid w:val="00374F4A"/>
    <w:rsid w:val="003755FD"/>
    <w:rsid w:val="00375D38"/>
    <w:rsid w:val="00375E5E"/>
    <w:rsid w:val="00375FD2"/>
    <w:rsid w:val="003760B7"/>
    <w:rsid w:val="00376924"/>
    <w:rsid w:val="00376A9D"/>
    <w:rsid w:val="00377976"/>
    <w:rsid w:val="003802B8"/>
    <w:rsid w:val="00380721"/>
    <w:rsid w:val="00381658"/>
    <w:rsid w:val="00381E92"/>
    <w:rsid w:val="00382B60"/>
    <w:rsid w:val="0038317B"/>
    <w:rsid w:val="00383467"/>
    <w:rsid w:val="0038400D"/>
    <w:rsid w:val="0038438D"/>
    <w:rsid w:val="0038517B"/>
    <w:rsid w:val="00385C27"/>
    <w:rsid w:val="00386E4B"/>
    <w:rsid w:val="003870B7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5F4A"/>
    <w:rsid w:val="003960EA"/>
    <w:rsid w:val="0039646A"/>
    <w:rsid w:val="00396D39"/>
    <w:rsid w:val="00396D60"/>
    <w:rsid w:val="003972CC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B0D6E"/>
    <w:rsid w:val="003B1FC0"/>
    <w:rsid w:val="003B3302"/>
    <w:rsid w:val="003B3A13"/>
    <w:rsid w:val="003B3E74"/>
    <w:rsid w:val="003B4A74"/>
    <w:rsid w:val="003B585C"/>
    <w:rsid w:val="003B60D5"/>
    <w:rsid w:val="003B60E8"/>
    <w:rsid w:val="003B644B"/>
    <w:rsid w:val="003B6791"/>
    <w:rsid w:val="003B681E"/>
    <w:rsid w:val="003B6B6A"/>
    <w:rsid w:val="003B7086"/>
    <w:rsid w:val="003B72E7"/>
    <w:rsid w:val="003B791A"/>
    <w:rsid w:val="003B7D9D"/>
    <w:rsid w:val="003C09CC"/>
    <w:rsid w:val="003C11FC"/>
    <w:rsid w:val="003C1322"/>
    <w:rsid w:val="003C14BE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3FF"/>
    <w:rsid w:val="003C670C"/>
    <w:rsid w:val="003C6A92"/>
    <w:rsid w:val="003C7160"/>
    <w:rsid w:val="003C78D9"/>
    <w:rsid w:val="003D0075"/>
    <w:rsid w:val="003D0E3C"/>
    <w:rsid w:val="003D14E9"/>
    <w:rsid w:val="003D1CF4"/>
    <w:rsid w:val="003D2FE2"/>
    <w:rsid w:val="003D3964"/>
    <w:rsid w:val="003D56A5"/>
    <w:rsid w:val="003D5CAF"/>
    <w:rsid w:val="003D7720"/>
    <w:rsid w:val="003D7F8E"/>
    <w:rsid w:val="003E00A4"/>
    <w:rsid w:val="003E01D5"/>
    <w:rsid w:val="003E029A"/>
    <w:rsid w:val="003E04A3"/>
    <w:rsid w:val="003E077D"/>
    <w:rsid w:val="003E0A5B"/>
    <w:rsid w:val="003E1421"/>
    <w:rsid w:val="003E194D"/>
    <w:rsid w:val="003E1BE2"/>
    <w:rsid w:val="003E1D9D"/>
    <w:rsid w:val="003E1FF9"/>
    <w:rsid w:val="003E2106"/>
    <w:rsid w:val="003E2931"/>
    <w:rsid w:val="003E31E5"/>
    <w:rsid w:val="003E3996"/>
    <w:rsid w:val="003E3B26"/>
    <w:rsid w:val="003E3FD0"/>
    <w:rsid w:val="003E40A7"/>
    <w:rsid w:val="003E4184"/>
    <w:rsid w:val="003E5D5B"/>
    <w:rsid w:val="003E6971"/>
    <w:rsid w:val="003E7802"/>
    <w:rsid w:val="003F1EEA"/>
    <w:rsid w:val="003F208A"/>
    <w:rsid w:val="003F264A"/>
    <w:rsid w:val="003F2827"/>
    <w:rsid w:val="003F28E4"/>
    <w:rsid w:val="003F300B"/>
    <w:rsid w:val="003F4583"/>
    <w:rsid w:val="003F4C5E"/>
    <w:rsid w:val="003F6081"/>
    <w:rsid w:val="003F66A5"/>
    <w:rsid w:val="003F6CF8"/>
    <w:rsid w:val="003F6ED1"/>
    <w:rsid w:val="003F762C"/>
    <w:rsid w:val="003F7B41"/>
    <w:rsid w:val="003F7F2F"/>
    <w:rsid w:val="0040112D"/>
    <w:rsid w:val="00401B30"/>
    <w:rsid w:val="00401BA5"/>
    <w:rsid w:val="00402941"/>
    <w:rsid w:val="00402BC3"/>
    <w:rsid w:val="00403109"/>
    <w:rsid w:val="0040346A"/>
    <w:rsid w:val="004046D6"/>
    <w:rsid w:val="00405194"/>
    <w:rsid w:val="004055C1"/>
    <w:rsid w:val="00405996"/>
    <w:rsid w:val="004068F5"/>
    <w:rsid w:val="004072C8"/>
    <w:rsid w:val="0040761D"/>
    <w:rsid w:val="0041023E"/>
    <w:rsid w:val="004110AC"/>
    <w:rsid w:val="004116A0"/>
    <w:rsid w:val="00411A25"/>
    <w:rsid w:val="00411D9D"/>
    <w:rsid w:val="00413390"/>
    <w:rsid w:val="00413595"/>
    <w:rsid w:val="004158D3"/>
    <w:rsid w:val="0041661F"/>
    <w:rsid w:val="00416F1E"/>
    <w:rsid w:val="0041739A"/>
    <w:rsid w:val="004175B6"/>
    <w:rsid w:val="00417C94"/>
    <w:rsid w:val="00417E48"/>
    <w:rsid w:val="00417F33"/>
    <w:rsid w:val="00421AEB"/>
    <w:rsid w:val="00422009"/>
    <w:rsid w:val="00422802"/>
    <w:rsid w:val="00423158"/>
    <w:rsid w:val="00427EAA"/>
    <w:rsid w:val="004300C2"/>
    <w:rsid w:val="00430ACB"/>
    <w:rsid w:val="00431998"/>
    <w:rsid w:val="004320F2"/>
    <w:rsid w:val="00434D1C"/>
    <w:rsid w:val="0043558D"/>
    <w:rsid w:val="004361D6"/>
    <w:rsid w:val="0043641B"/>
    <w:rsid w:val="0043662A"/>
    <w:rsid w:val="00436DF8"/>
    <w:rsid w:val="004373E3"/>
    <w:rsid w:val="0043769A"/>
    <w:rsid w:val="00437CDB"/>
    <w:rsid w:val="00440390"/>
    <w:rsid w:val="004403A7"/>
    <w:rsid w:val="004409B1"/>
    <w:rsid w:val="00441011"/>
    <w:rsid w:val="004413A5"/>
    <w:rsid w:val="00441CC1"/>
    <w:rsid w:val="004425E1"/>
    <w:rsid w:val="00443208"/>
    <w:rsid w:val="00443317"/>
    <w:rsid w:val="00443A55"/>
    <w:rsid w:val="00443B50"/>
    <w:rsid w:val="00443B7A"/>
    <w:rsid w:val="00444026"/>
    <w:rsid w:val="00444069"/>
    <w:rsid w:val="00444E87"/>
    <w:rsid w:val="0044556F"/>
    <w:rsid w:val="0044660E"/>
    <w:rsid w:val="0044696E"/>
    <w:rsid w:val="00447808"/>
    <w:rsid w:val="00447B76"/>
    <w:rsid w:val="00447FFD"/>
    <w:rsid w:val="004504F0"/>
    <w:rsid w:val="00450C30"/>
    <w:rsid w:val="004521BB"/>
    <w:rsid w:val="00452896"/>
    <w:rsid w:val="00454D73"/>
    <w:rsid w:val="0045525D"/>
    <w:rsid w:val="004553CA"/>
    <w:rsid w:val="00455659"/>
    <w:rsid w:val="0045669A"/>
    <w:rsid w:val="00456B02"/>
    <w:rsid w:val="00457745"/>
    <w:rsid w:val="00460CA5"/>
    <w:rsid w:val="0046186C"/>
    <w:rsid w:val="0046188C"/>
    <w:rsid w:val="00461BB6"/>
    <w:rsid w:val="004623A3"/>
    <w:rsid w:val="00462E00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6F7A"/>
    <w:rsid w:val="004672FC"/>
    <w:rsid w:val="00467B47"/>
    <w:rsid w:val="00467E75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A47"/>
    <w:rsid w:val="004775ED"/>
    <w:rsid w:val="00477859"/>
    <w:rsid w:val="00477E9F"/>
    <w:rsid w:val="00480162"/>
    <w:rsid w:val="0048059F"/>
    <w:rsid w:val="004809CC"/>
    <w:rsid w:val="004813B3"/>
    <w:rsid w:val="00481640"/>
    <w:rsid w:val="004825CB"/>
    <w:rsid w:val="004834BA"/>
    <w:rsid w:val="00483944"/>
    <w:rsid w:val="0048406D"/>
    <w:rsid w:val="0048419C"/>
    <w:rsid w:val="00484FED"/>
    <w:rsid w:val="004859E2"/>
    <w:rsid w:val="004862B6"/>
    <w:rsid w:val="00486B55"/>
    <w:rsid w:val="00487402"/>
    <w:rsid w:val="004874EC"/>
    <w:rsid w:val="00490743"/>
    <w:rsid w:val="004929E4"/>
    <w:rsid w:val="0049374F"/>
    <w:rsid w:val="00493846"/>
    <w:rsid w:val="00493AF9"/>
    <w:rsid w:val="00493CC7"/>
    <w:rsid w:val="0049404C"/>
    <w:rsid w:val="0049623A"/>
    <w:rsid w:val="0049655D"/>
    <w:rsid w:val="004974D8"/>
    <w:rsid w:val="004A0302"/>
    <w:rsid w:val="004A0321"/>
    <w:rsid w:val="004A1734"/>
    <w:rsid w:val="004A1C5D"/>
    <w:rsid w:val="004A3051"/>
    <w:rsid w:val="004A51CE"/>
    <w:rsid w:val="004A6204"/>
    <w:rsid w:val="004A712A"/>
    <w:rsid w:val="004A7722"/>
    <w:rsid w:val="004A798D"/>
    <w:rsid w:val="004B2363"/>
    <w:rsid w:val="004B2714"/>
    <w:rsid w:val="004B28E1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C17D2"/>
    <w:rsid w:val="004C18E2"/>
    <w:rsid w:val="004C1D9B"/>
    <w:rsid w:val="004C217A"/>
    <w:rsid w:val="004C3803"/>
    <w:rsid w:val="004C3E56"/>
    <w:rsid w:val="004C5CF3"/>
    <w:rsid w:val="004C78E7"/>
    <w:rsid w:val="004D0281"/>
    <w:rsid w:val="004D0AE2"/>
    <w:rsid w:val="004D0EA7"/>
    <w:rsid w:val="004D1C32"/>
    <w:rsid w:val="004D1E87"/>
    <w:rsid w:val="004D2727"/>
    <w:rsid w:val="004D28BA"/>
    <w:rsid w:val="004D2B0B"/>
    <w:rsid w:val="004D2B4B"/>
    <w:rsid w:val="004D5671"/>
    <w:rsid w:val="004D5FF6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C1E"/>
    <w:rsid w:val="004E2FC6"/>
    <w:rsid w:val="004E442C"/>
    <w:rsid w:val="004E54F5"/>
    <w:rsid w:val="004E5843"/>
    <w:rsid w:val="004E6A12"/>
    <w:rsid w:val="004E6E9A"/>
    <w:rsid w:val="004E7015"/>
    <w:rsid w:val="004F01AF"/>
    <w:rsid w:val="004F0CAA"/>
    <w:rsid w:val="004F2130"/>
    <w:rsid w:val="004F2639"/>
    <w:rsid w:val="004F2E2A"/>
    <w:rsid w:val="004F30DA"/>
    <w:rsid w:val="004F3409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B90"/>
    <w:rsid w:val="00503BFB"/>
    <w:rsid w:val="00504133"/>
    <w:rsid w:val="0050550F"/>
    <w:rsid w:val="005066AC"/>
    <w:rsid w:val="00506832"/>
    <w:rsid w:val="00507F5A"/>
    <w:rsid w:val="00507FEA"/>
    <w:rsid w:val="00510110"/>
    <w:rsid w:val="00510176"/>
    <w:rsid w:val="005106CC"/>
    <w:rsid w:val="00510B0B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C9C"/>
    <w:rsid w:val="00514B2A"/>
    <w:rsid w:val="0051520A"/>
    <w:rsid w:val="005162B1"/>
    <w:rsid w:val="005167C7"/>
    <w:rsid w:val="005169CF"/>
    <w:rsid w:val="00516DDC"/>
    <w:rsid w:val="005170F3"/>
    <w:rsid w:val="00520445"/>
    <w:rsid w:val="0052057E"/>
    <w:rsid w:val="00520BDB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12D"/>
    <w:rsid w:val="00524982"/>
    <w:rsid w:val="00524D3D"/>
    <w:rsid w:val="00524DDF"/>
    <w:rsid w:val="00524EFA"/>
    <w:rsid w:val="005250B5"/>
    <w:rsid w:val="005250C2"/>
    <w:rsid w:val="0052546C"/>
    <w:rsid w:val="0052594C"/>
    <w:rsid w:val="00525BD2"/>
    <w:rsid w:val="0052601D"/>
    <w:rsid w:val="00526C15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97C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3262"/>
    <w:rsid w:val="00543BAE"/>
    <w:rsid w:val="005445D4"/>
    <w:rsid w:val="00544728"/>
    <w:rsid w:val="00544D9F"/>
    <w:rsid w:val="005457B4"/>
    <w:rsid w:val="00545F4E"/>
    <w:rsid w:val="0054752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6AF1"/>
    <w:rsid w:val="00557E3D"/>
    <w:rsid w:val="00560550"/>
    <w:rsid w:val="00561AD9"/>
    <w:rsid w:val="00562EB1"/>
    <w:rsid w:val="0056331A"/>
    <w:rsid w:val="005639B0"/>
    <w:rsid w:val="005646FC"/>
    <w:rsid w:val="0056624B"/>
    <w:rsid w:val="0056625A"/>
    <w:rsid w:val="00567040"/>
    <w:rsid w:val="00567893"/>
    <w:rsid w:val="005700F1"/>
    <w:rsid w:val="005716B8"/>
    <w:rsid w:val="00571702"/>
    <w:rsid w:val="00571F29"/>
    <w:rsid w:val="005739AB"/>
    <w:rsid w:val="005744FC"/>
    <w:rsid w:val="00575C75"/>
    <w:rsid w:val="00576B25"/>
    <w:rsid w:val="00576D5D"/>
    <w:rsid w:val="00577582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B6D"/>
    <w:rsid w:val="005900F2"/>
    <w:rsid w:val="0059159E"/>
    <w:rsid w:val="005918A4"/>
    <w:rsid w:val="00592A50"/>
    <w:rsid w:val="00592F35"/>
    <w:rsid w:val="005939DE"/>
    <w:rsid w:val="00593B80"/>
    <w:rsid w:val="00593E76"/>
    <w:rsid w:val="00594870"/>
    <w:rsid w:val="00594C31"/>
    <w:rsid w:val="00594FEE"/>
    <w:rsid w:val="005953F4"/>
    <w:rsid w:val="005960B4"/>
    <w:rsid w:val="0059636E"/>
    <w:rsid w:val="005A1236"/>
    <w:rsid w:val="005A15E1"/>
    <w:rsid w:val="005A3009"/>
    <w:rsid w:val="005A3A35"/>
    <w:rsid w:val="005A3D17"/>
    <w:rsid w:val="005A3DC6"/>
    <w:rsid w:val="005A3EB8"/>
    <w:rsid w:val="005A3EDC"/>
    <w:rsid w:val="005A405F"/>
    <w:rsid w:val="005A4086"/>
    <w:rsid w:val="005A4324"/>
    <w:rsid w:val="005A57B8"/>
    <w:rsid w:val="005A6435"/>
    <w:rsid w:val="005A76F9"/>
    <w:rsid w:val="005A79EE"/>
    <w:rsid w:val="005A7FD2"/>
    <w:rsid w:val="005B1797"/>
    <w:rsid w:val="005B18D8"/>
    <w:rsid w:val="005B1CFC"/>
    <w:rsid w:val="005B1DD6"/>
    <w:rsid w:val="005B1E95"/>
    <w:rsid w:val="005B20E7"/>
    <w:rsid w:val="005B24F9"/>
    <w:rsid w:val="005B2723"/>
    <w:rsid w:val="005B2A24"/>
    <w:rsid w:val="005B3A59"/>
    <w:rsid w:val="005B5463"/>
    <w:rsid w:val="005B598A"/>
    <w:rsid w:val="005B6B3E"/>
    <w:rsid w:val="005B6B51"/>
    <w:rsid w:val="005B6DCF"/>
    <w:rsid w:val="005B6F10"/>
    <w:rsid w:val="005C0666"/>
    <w:rsid w:val="005C0D39"/>
    <w:rsid w:val="005C1BF7"/>
    <w:rsid w:val="005C1C00"/>
    <w:rsid w:val="005C1C99"/>
    <w:rsid w:val="005C4C12"/>
    <w:rsid w:val="005C6159"/>
    <w:rsid w:val="005D00A5"/>
    <w:rsid w:val="005D00D6"/>
    <w:rsid w:val="005D0468"/>
    <w:rsid w:val="005D07B2"/>
    <w:rsid w:val="005D0BF1"/>
    <w:rsid w:val="005D0D93"/>
    <w:rsid w:val="005D1263"/>
    <w:rsid w:val="005D191A"/>
    <w:rsid w:val="005D1A14"/>
    <w:rsid w:val="005D1ACD"/>
    <w:rsid w:val="005D26DF"/>
    <w:rsid w:val="005D27D0"/>
    <w:rsid w:val="005D2EDB"/>
    <w:rsid w:val="005D3674"/>
    <w:rsid w:val="005D3786"/>
    <w:rsid w:val="005D4D30"/>
    <w:rsid w:val="005D5CCD"/>
    <w:rsid w:val="005D5D7D"/>
    <w:rsid w:val="005D60E5"/>
    <w:rsid w:val="005D6FB8"/>
    <w:rsid w:val="005D71EF"/>
    <w:rsid w:val="005D7469"/>
    <w:rsid w:val="005D7731"/>
    <w:rsid w:val="005D7A61"/>
    <w:rsid w:val="005D7FA6"/>
    <w:rsid w:val="005E0725"/>
    <w:rsid w:val="005E0E50"/>
    <w:rsid w:val="005E1F72"/>
    <w:rsid w:val="005E24FD"/>
    <w:rsid w:val="005E2F4D"/>
    <w:rsid w:val="005E2FA5"/>
    <w:rsid w:val="005E3501"/>
    <w:rsid w:val="005E3FC4"/>
    <w:rsid w:val="005E4C8D"/>
    <w:rsid w:val="005E52ED"/>
    <w:rsid w:val="005E573E"/>
    <w:rsid w:val="005E6606"/>
    <w:rsid w:val="005E693E"/>
    <w:rsid w:val="005E6D42"/>
    <w:rsid w:val="005F0715"/>
    <w:rsid w:val="005F09CE"/>
    <w:rsid w:val="005F1793"/>
    <w:rsid w:val="005F1DBB"/>
    <w:rsid w:val="005F1F95"/>
    <w:rsid w:val="005F25EF"/>
    <w:rsid w:val="005F2F3B"/>
    <w:rsid w:val="005F53F2"/>
    <w:rsid w:val="005F581A"/>
    <w:rsid w:val="005F72FA"/>
    <w:rsid w:val="005F7C1D"/>
    <w:rsid w:val="0060027F"/>
    <w:rsid w:val="0060526C"/>
    <w:rsid w:val="00606328"/>
    <w:rsid w:val="0060652B"/>
    <w:rsid w:val="00606B84"/>
    <w:rsid w:val="00607120"/>
    <w:rsid w:val="00607F7B"/>
    <w:rsid w:val="00611998"/>
    <w:rsid w:val="0061231B"/>
    <w:rsid w:val="006132ED"/>
    <w:rsid w:val="0061339E"/>
    <w:rsid w:val="00614934"/>
    <w:rsid w:val="0061522D"/>
    <w:rsid w:val="006153AB"/>
    <w:rsid w:val="006154C5"/>
    <w:rsid w:val="00615570"/>
    <w:rsid w:val="00615B35"/>
    <w:rsid w:val="00617764"/>
    <w:rsid w:val="00617A6E"/>
    <w:rsid w:val="0062023F"/>
    <w:rsid w:val="00621255"/>
    <w:rsid w:val="00621D3B"/>
    <w:rsid w:val="006220CA"/>
    <w:rsid w:val="00622E34"/>
    <w:rsid w:val="006230DC"/>
    <w:rsid w:val="006237BD"/>
    <w:rsid w:val="00623998"/>
    <w:rsid w:val="00623F24"/>
    <w:rsid w:val="00624A8D"/>
    <w:rsid w:val="00625515"/>
    <w:rsid w:val="00625529"/>
    <w:rsid w:val="006276B6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B02"/>
    <w:rsid w:val="00634DC9"/>
    <w:rsid w:val="006354FA"/>
    <w:rsid w:val="00635D52"/>
    <w:rsid w:val="00636142"/>
    <w:rsid w:val="00636A8E"/>
    <w:rsid w:val="006371D0"/>
    <w:rsid w:val="00637D24"/>
    <w:rsid w:val="00637DAB"/>
    <w:rsid w:val="006417C7"/>
    <w:rsid w:val="00642172"/>
    <w:rsid w:val="00642EFE"/>
    <w:rsid w:val="0064473D"/>
    <w:rsid w:val="00644850"/>
    <w:rsid w:val="00644CE2"/>
    <w:rsid w:val="006452C2"/>
    <w:rsid w:val="00645D21"/>
    <w:rsid w:val="00646F03"/>
    <w:rsid w:val="00650073"/>
    <w:rsid w:val="00650458"/>
    <w:rsid w:val="006505D2"/>
    <w:rsid w:val="00651408"/>
    <w:rsid w:val="006519EF"/>
    <w:rsid w:val="00651D84"/>
    <w:rsid w:val="00651E02"/>
    <w:rsid w:val="006521E5"/>
    <w:rsid w:val="00654493"/>
    <w:rsid w:val="00654ADD"/>
    <w:rsid w:val="00654B3F"/>
    <w:rsid w:val="00654E19"/>
    <w:rsid w:val="00655890"/>
    <w:rsid w:val="00655E71"/>
    <w:rsid w:val="00655EBD"/>
    <w:rsid w:val="00657976"/>
    <w:rsid w:val="00660138"/>
    <w:rsid w:val="006607D5"/>
    <w:rsid w:val="006608AD"/>
    <w:rsid w:val="00661E7D"/>
    <w:rsid w:val="00662165"/>
    <w:rsid w:val="00662623"/>
    <w:rsid w:val="0066349B"/>
    <w:rsid w:val="00664927"/>
    <w:rsid w:val="00665120"/>
    <w:rsid w:val="006657A3"/>
    <w:rsid w:val="006657EE"/>
    <w:rsid w:val="00665A01"/>
    <w:rsid w:val="0066621D"/>
    <w:rsid w:val="006672E6"/>
    <w:rsid w:val="00667A56"/>
    <w:rsid w:val="00667C83"/>
    <w:rsid w:val="0067066B"/>
    <w:rsid w:val="0067102D"/>
    <w:rsid w:val="00671A82"/>
    <w:rsid w:val="006735A4"/>
    <w:rsid w:val="0067389F"/>
    <w:rsid w:val="00673BD3"/>
    <w:rsid w:val="00673D0A"/>
    <w:rsid w:val="00675740"/>
    <w:rsid w:val="0067579A"/>
    <w:rsid w:val="00676178"/>
    <w:rsid w:val="00677658"/>
    <w:rsid w:val="00677822"/>
    <w:rsid w:val="00681F45"/>
    <w:rsid w:val="00682E8D"/>
    <w:rsid w:val="00683285"/>
    <w:rsid w:val="00685962"/>
    <w:rsid w:val="00685A30"/>
    <w:rsid w:val="00685C48"/>
    <w:rsid w:val="00687B29"/>
    <w:rsid w:val="00687E34"/>
    <w:rsid w:val="006906E8"/>
    <w:rsid w:val="00691009"/>
    <w:rsid w:val="006912BB"/>
    <w:rsid w:val="00692C09"/>
    <w:rsid w:val="00692FA3"/>
    <w:rsid w:val="00693101"/>
    <w:rsid w:val="0069382E"/>
    <w:rsid w:val="00693C4E"/>
    <w:rsid w:val="006953B6"/>
    <w:rsid w:val="006968E8"/>
    <w:rsid w:val="00696900"/>
    <w:rsid w:val="00697C38"/>
    <w:rsid w:val="006A0D8B"/>
    <w:rsid w:val="006A1302"/>
    <w:rsid w:val="006A134C"/>
    <w:rsid w:val="006A13FB"/>
    <w:rsid w:val="006A14B3"/>
    <w:rsid w:val="006A1922"/>
    <w:rsid w:val="006A1F61"/>
    <w:rsid w:val="006A202F"/>
    <w:rsid w:val="006A26BE"/>
    <w:rsid w:val="006A3C8A"/>
    <w:rsid w:val="006A475C"/>
    <w:rsid w:val="006A4AFC"/>
    <w:rsid w:val="006A5026"/>
    <w:rsid w:val="006A5B27"/>
    <w:rsid w:val="006A68CE"/>
    <w:rsid w:val="006A6D19"/>
    <w:rsid w:val="006B0116"/>
    <w:rsid w:val="006B0566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5E18"/>
    <w:rsid w:val="006B6337"/>
    <w:rsid w:val="006B6951"/>
    <w:rsid w:val="006C08B6"/>
    <w:rsid w:val="006C1293"/>
    <w:rsid w:val="006C12EC"/>
    <w:rsid w:val="006C15CD"/>
    <w:rsid w:val="006C1D25"/>
    <w:rsid w:val="006C229E"/>
    <w:rsid w:val="006C2B56"/>
    <w:rsid w:val="006C2F98"/>
    <w:rsid w:val="006C3115"/>
    <w:rsid w:val="006C47F0"/>
    <w:rsid w:val="006C52B3"/>
    <w:rsid w:val="006C679A"/>
    <w:rsid w:val="006C729F"/>
    <w:rsid w:val="006C7FD7"/>
    <w:rsid w:val="006D0B02"/>
    <w:rsid w:val="006D0D6F"/>
    <w:rsid w:val="006D0E83"/>
    <w:rsid w:val="006D1826"/>
    <w:rsid w:val="006D1BA0"/>
    <w:rsid w:val="006D2DF7"/>
    <w:rsid w:val="006D4448"/>
    <w:rsid w:val="006D4E1D"/>
    <w:rsid w:val="006D5516"/>
    <w:rsid w:val="006D6150"/>
    <w:rsid w:val="006D7219"/>
    <w:rsid w:val="006E15CD"/>
    <w:rsid w:val="006E1E8F"/>
    <w:rsid w:val="006E272F"/>
    <w:rsid w:val="006E35A0"/>
    <w:rsid w:val="006E49D7"/>
    <w:rsid w:val="006E50E4"/>
    <w:rsid w:val="006E5904"/>
    <w:rsid w:val="006E59BA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542"/>
    <w:rsid w:val="006F1805"/>
    <w:rsid w:val="006F1A8E"/>
    <w:rsid w:val="006F246F"/>
    <w:rsid w:val="006F2702"/>
    <w:rsid w:val="006F2817"/>
    <w:rsid w:val="006F297B"/>
    <w:rsid w:val="006F2EF5"/>
    <w:rsid w:val="006F3372"/>
    <w:rsid w:val="006F3B78"/>
    <w:rsid w:val="006F49AA"/>
    <w:rsid w:val="006F58E6"/>
    <w:rsid w:val="006F6413"/>
    <w:rsid w:val="006F69A0"/>
    <w:rsid w:val="006F6D1F"/>
    <w:rsid w:val="00700C81"/>
    <w:rsid w:val="00701157"/>
    <w:rsid w:val="007017E0"/>
    <w:rsid w:val="007019EA"/>
    <w:rsid w:val="00702A06"/>
    <w:rsid w:val="007032AC"/>
    <w:rsid w:val="007035C9"/>
    <w:rsid w:val="00704898"/>
    <w:rsid w:val="00705492"/>
    <w:rsid w:val="00705706"/>
    <w:rsid w:val="007072C5"/>
    <w:rsid w:val="0070731F"/>
    <w:rsid w:val="00707B86"/>
    <w:rsid w:val="00710718"/>
    <w:rsid w:val="00712311"/>
    <w:rsid w:val="00712CB4"/>
    <w:rsid w:val="00712DB8"/>
    <w:rsid w:val="007131F4"/>
    <w:rsid w:val="00713746"/>
    <w:rsid w:val="0071687B"/>
    <w:rsid w:val="0071689A"/>
    <w:rsid w:val="00716965"/>
    <w:rsid w:val="00716F47"/>
    <w:rsid w:val="007204FD"/>
    <w:rsid w:val="00720542"/>
    <w:rsid w:val="007210AC"/>
    <w:rsid w:val="00721677"/>
    <w:rsid w:val="00721CBC"/>
    <w:rsid w:val="00722665"/>
    <w:rsid w:val="00723462"/>
    <w:rsid w:val="00723E02"/>
    <w:rsid w:val="007248D6"/>
    <w:rsid w:val="007248F1"/>
    <w:rsid w:val="0072587C"/>
    <w:rsid w:val="00725ED3"/>
    <w:rsid w:val="00731BD1"/>
    <w:rsid w:val="00731BFC"/>
    <w:rsid w:val="00731D26"/>
    <w:rsid w:val="00734F11"/>
    <w:rsid w:val="00735365"/>
    <w:rsid w:val="007363F2"/>
    <w:rsid w:val="00736959"/>
    <w:rsid w:val="00736A43"/>
    <w:rsid w:val="00737986"/>
    <w:rsid w:val="00737B2F"/>
    <w:rsid w:val="00737D8E"/>
    <w:rsid w:val="00740919"/>
    <w:rsid w:val="00740EF5"/>
    <w:rsid w:val="007417BD"/>
    <w:rsid w:val="00741ACC"/>
    <w:rsid w:val="00741D11"/>
    <w:rsid w:val="00742F7B"/>
    <w:rsid w:val="0074334C"/>
    <w:rsid w:val="00743A5D"/>
    <w:rsid w:val="007442CF"/>
    <w:rsid w:val="00744742"/>
    <w:rsid w:val="00744D01"/>
    <w:rsid w:val="00745561"/>
    <w:rsid w:val="007477E0"/>
    <w:rsid w:val="00747893"/>
    <w:rsid w:val="00747CD6"/>
    <w:rsid w:val="00747E00"/>
    <w:rsid w:val="00750406"/>
    <w:rsid w:val="0075061D"/>
    <w:rsid w:val="0075067F"/>
    <w:rsid w:val="00750AED"/>
    <w:rsid w:val="00750E05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E14"/>
    <w:rsid w:val="007554B5"/>
    <w:rsid w:val="00755AA2"/>
    <w:rsid w:val="00757100"/>
    <w:rsid w:val="0075727D"/>
    <w:rsid w:val="00757281"/>
    <w:rsid w:val="007578A9"/>
    <w:rsid w:val="007579D0"/>
    <w:rsid w:val="00757A3F"/>
    <w:rsid w:val="00757D6C"/>
    <w:rsid w:val="007602A3"/>
    <w:rsid w:val="00760462"/>
    <w:rsid w:val="00760CCC"/>
    <w:rsid w:val="00760E9B"/>
    <w:rsid w:val="00761A4D"/>
    <w:rsid w:val="00762026"/>
    <w:rsid w:val="00762468"/>
    <w:rsid w:val="00762474"/>
    <w:rsid w:val="0076368E"/>
    <w:rsid w:val="0076384C"/>
    <w:rsid w:val="007642C2"/>
    <w:rsid w:val="007646F8"/>
    <w:rsid w:val="00764AAD"/>
    <w:rsid w:val="0076753C"/>
    <w:rsid w:val="0076763C"/>
    <w:rsid w:val="00767AD3"/>
    <w:rsid w:val="00767B04"/>
    <w:rsid w:val="007706D9"/>
    <w:rsid w:val="00770B03"/>
    <w:rsid w:val="007712B7"/>
    <w:rsid w:val="00771A7D"/>
    <w:rsid w:val="00771C0F"/>
    <w:rsid w:val="00771DCB"/>
    <w:rsid w:val="00772280"/>
    <w:rsid w:val="00772F69"/>
    <w:rsid w:val="00773210"/>
    <w:rsid w:val="00773485"/>
    <w:rsid w:val="0077364F"/>
    <w:rsid w:val="00773841"/>
    <w:rsid w:val="00773BD2"/>
    <w:rsid w:val="00774C67"/>
    <w:rsid w:val="0077504D"/>
    <w:rsid w:val="00775FAF"/>
    <w:rsid w:val="00776E6C"/>
    <w:rsid w:val="007803DF"/>
    <w:rsid w:val="00780D44"/>
    <w:rsid w:val="007811AE"/>
    <w:rsid w:val="007813EB"/>
    <w:rsid w:val="00781688"/>
    <w:rsid w:val="00782D3C"/>
    <w:rsid w:val="00782D60"/>
    <w:rsid w:val="00783694"/>
    <w:rsid w:val="0078387F"/>
    <w:rsid w:val="007839E7"/>
    <w:rsid w:val="00784CB7"/>
    <w:rsid w:val="007854B2"/>
    <w:rsid w:val="007857AA"/>
    <w:rsid w:val="00786A78"/>
    <w:rsid w:val="007874CB"/>
    <w:rsid w:val="0078774A"/>
    <w:rsid w:val="00790715"/>
    <w:rsid w:val="00791764"/>
    <w:rsid w:val="00791FE4"/>
    <w:rsid w:val="007930E2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12AE"/>
    <w:rsid w:val="007A16FB"/>
    <w:rsid w:val="007A2020"/>
    <w:rsid w:val="007A2E03"/>
    <w:rsid w:val="007A2FC9"/>
    <w:rsid w:val="007A3487"/>
    <w:rsid w:val="007A34A6"/>
    <w:rsid w:val="007A3EE6"/>
    <w:rsid w:val="007A4BB9"/>
    <w:rsid w:val="007A5F50"/>
    <w:rsid w:val="007A6841"/>
    <w:rsid w:val="007A6AA5"/>
    <w:rsid w:val="007A7DEB"/>
    <w:rsid w:val="007B00E3"/>
    <w:rsid w:val="007B0562"/>
    <w:rsid w:val="007B188A"/>
    <w:rsid w:val="007B207A"/>
    <w:rsid w:val="007B270A"/>
    <w:rsid w:val="007B36E4"/>
    <w:rsid w:val="007B3F5F"/>
    <w:rsid w:val="007B6811"/>
    <w:rsid w:val="007B6D84"/>
    <w:rsid w:val="007C0479"/>
    <w:rsid w:val="007C081F"/>
    <w:rsid w:val="007C0837"/>
    <w:rsid w:val="007C13B3"/>
    <w:rsid w:val="007C15C5"/>
    <w:rsid w:val="007C1825"/>
    <w:rsid w:val="007C1D08"/>
    <w:rsid w:val="007C274E"/>
    <w:rsid w:val="007C2E9C"/>
    <w:rsid w:val="007C2EE2"/>
    <w:rsid w:val="007C3D16"/>
    <w:rsid w:val="007C3FF3"/>
    <w:rsid w:val="007C4876"/>
    <w:rsid w:val="007C49D4"/>
    <w:rsid w:val="007C4E0B"/>
    <w:rsid w:val="007C55BD"/>
    <w:rsid w:val="007C5F44"/>
    <w:rsid w:val="007C6CF3"/>
    <w:rsid w:val="007C6F4D"/>
    <w:rsid w:val="007D02FE"/>
    <w:rsid w:val="007D0927"/>
    <w:rsid w:val="007D0C96"/>
    <w:rsid w:val="007D1213"/>
    <w:rsid w:val="007D12B1"/>
    <w:rsid w:val="007D13EE"/>
    <w:rsid w:val="007D1692"/>
    <w:rsid w:val="007D16BB"/>
    <w:rsid w:val="007D1D62"/>
    <w:rsid w:val="007D2B56"/>
    <w:rsid w:val="007D3515"/>
    <w:rsid w:val="007D3E45"/>
    <w:rsid w:val="007D4017"/>
    <w:rsid w:val="007D4470"/>
    <w:rsid w:val="007D4E09"/>
    <w:rsid w:val="007D716A"/>
    <w:rsid w:val="007D7707"/>
    <w:rsid w:val="007E009D"/>
    <w:rsid w:val="007E0E5F"/>
    <w:rsid w:val="007E0EA0"/>
    <w:rsid w:val="007E0EB8"/>
    <w:rsid w:val="007E15A7"/>
    <w:rsid w:val="007E238F"/>
    <w:rsid w:val="007E31D9"/>
    <w:rsid w:val="007E3AEE"/>
    <w:rsid w:val="007E4355"/>
    <w:rsid w:val="007E439C"/>
    <w:rsid w:val="007E46FE"/>
    <w:rsid w:val="007E4B42"/>
    <w:rsid w:val="007E5F1D"/>
    <w:rsid w:val="007E6804"/>
    <w:rsid w:val="007E6E01"/>
    <w:rsid w:val="007E7A6B"/>
    <w:rsid w:val="007F12DE"/>
    <w:rsid w:val="007F1314"/>
    <w:rsid w:val="007F281F"/>
    <w:rsid w:val="007F503F"/>
    <w:rsid w:val="007F5A5F"/>
    <w:rsid w:val="007F6722"/>
    <w:rsid w:val="008013BF"/>
    <w:rsid w:val="008013DA"/>
    <w:rsid w:val="00801A4F"/>
    <w:rsid w:val="00801AC7"/>
    <w:rsid w:val="00802C55"/>
    <w:rsid w:val="008030B6"/>
    <w:rsid w:val="00803ED8"/>
    <w:rsid w:val="008040A9"/>
    <w:rsid w:val="0080437A"/>
    <w:rsid w:val="008055DB"/>
    <w:rsid w:val="008067C5"/>
    <w:rsid w:val="00806EF0"/>
    <w:rsid w:val="00807178"/>
    <w:rsid w:val="0080777B"/>
    <w:rsid w:val="00807F1E"/>
    <w:rsid w:val="00807F3B"/>
    <w:rsid w:val="008105B4"/>
    <w:rsid w:val="008106C0"/>
    <w:rsid w:val="00811D16"/>
    <w:rsid w:val="00814DBD"/>
    <w:rsid w:val="0081568C"/>
    <w:rsid w:val="00816505"/>
    <w:rsid w:val="0081738C"/>
    <w:rsid w:val="00820257"/>
    <w:rsid w:val="0082102B"/>
    <w:rsid w:val="00821921"/>
    <w:rsid w:val="008223F5"/>
    <w:rsid w:val="00822942"/>
    <w:rsid w:val="008229D3"/>
    <w:rsid w:val="00822E50"/>
    <w:rsid w:val="0082440E"/>
    <w:rsid w:val="00824F68"/>
    <w:rsid w:val="008253F1"/>
    <w:rsid w:val="008258A1"/>
    <w:rsid w:val="00825AAE"/>
    <w:rsid w:val="00826193"/>
    <w:rsid w:val="008264EB"/>
    <w:rsid w:val="00827B20"/>
    <w:rsid w:val="00830036"/>
    <w:rsid w:val="00830445"/>
    <w:rsid w:val="00830AD3"/>
    <w:rsid w:val="00830E50"/>
    <w:rsid w:val="00831C52"/>
    <w:rsid w:val="00831DC3"/>
    <w:rsid w:val="008326D8"/>
    <w:rsid w:val="0083296C"/>
    <w:rsid w:val="0083475E"/>
    <w:rsid w:val="008348C6"/>
    <w:rsid w:val="00834BF4"/>
    <w:rsid w:val="00834CD0"/>
    <w:rsid w:val="00835374"/>
    <w:rsid w:val="00835822"/>
    <w:rsid w:val="00836379"/>
    <w:rsid w:val="00836400"/>
    <w:rsid w:val="008365E4"/>
    <w:rsid w:val="00836C9C"/>
    <w:rsid w:val="00837337"/>
    <w:rsid w:val="00837F16"/>
    <w:rsid w:val="00840327"/>
    <w:rsid w:val="00840FE0"/>
    <w:rsid w:val="00842193"/>
    <w:rsid w:val="00842CDF"/>
    <w:rsid w:val="00842D08"/>
    <w:rsid w:val="008435A4"/>
    <w:rsid w:val="008435DB"/>
    <w:rsid w:val="00843892"/>
    <w:rsid w:val="00844434"/>
    <w:rsid w:val="00845AA5"/>
    <w:rsid w:val="008463FB"/>
    <w:rsid w:val="00847EB9"/>
    <w:rsid w:val="008504E0"/>
    <w:rsid w:val="00850570"/>
    <w:rsid w:val="00850734"/>
    <w:rsid w:val="00850857"/>
    <w:rsid w:val="008510F1"/>
    <w:rsid w:val="00851EA9"/>
    <w:rsid w:val="0085236E"/>
    <w:rsid w:val="00852545"/>
    <w:rsid w:val="00853563"/>
    <w:rsid w:val="00853CBA"/>
    <w:rsid w:val="00853DFC"/>
    <w:rsid w:val="008546A0"/>
    <w:rsid w:val="00855622"/>
    <w:rsid w:val="008558B3"/>
    <w:rsid w:val="00855C7E"/>
    <w:rsid w:val="00855F55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5E9B"/>
    <w:rsid w:val="008702CB"/>
    <w:rsid w:val="008707D8"/>
    <w:rsid w:val="0087175D"/>
    <w:rsid w:val="00871E55"/>
    <w:rsid w:val="0087222B"/>
    <w:rsid w:val="008730A8"/>
    <w:rsid w:val="00873162"/>
    <w:rsid w:val="0087341E"/>
    <w:rsid w:val="0087360C"/>
    <w:rsid w:val="00873A3C"/>
    <w:rsid w:val="00873FE9"/>
    <w:rsid w:val="008743F2"/>
    <w:rsid w:val="00874EE2"/>
    <w:rsid w:val="00875F09"/>
    <w:rsid w:val="008769B4"/>
    <w:rsid w:val="00876D7D"/>
    <w:rsid w:val="008777E0"/>
    <w:rsid w:val="00877B26"/>
    <w:rsid w:val="0088001E"/>
    <w:rsid w:val="00880500"/>
    <w:rsid w:val="00880C86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BE"/>
    <w:rsid w:val="008875C7"/>
    <w:rsid w:val="00890F86"/>
    <w:rsid w:val="008916DE"/>
    <w:rsid w:val="00892068"/>
    <w:rsid w:val="008920F8"/>
    <w:rsid w:val="00892B95"/>
    <w:rsid w:val="00893487"/>
    <w:rsid w:val="008937E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FA"/>
    <w:rsid w:val="008A3366"/>
    <w:rsid w:val="008A345D"/>
    <w:rsid w:val="008A3C60"/>
    <w:rsid w:val="008A4DA3"/>
    <w:rsid w:val="008A5CEA"/>
    <w:rsid w:val="008A70A4"/>
    <w:rsid w:val="008A7905"/>
    <w:rsid w:val="008B0198"/>
    <w:rsid w:val="008B0507"/>
    <w:rsid w:val="008B1233"/>
    <w:rsid w:val="008B12AF"/>
    <w:rsid w:val="008B1605"/>
    <w:rsid w:val="008B4DB1"/>
    <w:rsid w:val="008B4FDA"/>
    <w:rsid w:val="008B716D"/>
    <w:rsid w:val="008B73CD"/>
    <w:rsid w:val="008B7BE2"/>
    <w:rsid w:val="008C0D41"/>
    <w:rsid w:val="008C16C2"/>
    <w:rsid w:val="008C17DA"/>
    <w:rsid w:val="008C208B"/>
    <w:rsid w:val="008C343E"/>
    <w:rsid w:val="008C3509"/>
    <w:rsid w:val="008C353D"/>
    <w:rsid w:val="008C3793"/>
    <w:rsid w:val="008C3BF1"/>
    <w:rsid w:val="008C417C"/>
    <w:rsid w:val="008C5F2A"/>
    <w:rsid w:val="008C5FC1"/>
    <w:rsid w:val="008C6800"/>
    <w:rsid w:val="008C6886"/>
    <w:rsid w:val="008C6890"/>
    <w:rsid w:val="008C6A78"/>
    <w:rsid w:val="008C750C"/>
    <w:rsid w:val="008D0121"/>
    <w:rsid w:val="008D0A48"/>
    <w:rsid w:val="008D0BCF"/>
    <w:rsid w:val="008D0FB6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5FE7"/>
    <w:rsid w:val="008D68DB"/>
    <w:rsid w:val="008D6A46"/>
    <w:rsid w:val="008D77B2"/>
    <w:rsid w:val="008D7FF8"/>
    <w:rsid w:val="008E00F2"/>
    <w:rsid w:val="008E0490"/>
    <w:rsid w:val="008E153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B7C"/>
    <w:rsid w:val="008E60B3"/>
    <w:rsid w:val="008E6E51"/>
    <w:rsid w:val="008F0732"/>
    <w:rsid w:val="008F15B9"/>
    <w:rsid w:val="008F1F9B"/>
    <w:rsid w:val="008F2148"/>
    <w:rsid w:val="008F2365"/>
    <w:rsid w:val="008F2B76"/>
    <w:rsid w:val="008F527F"/>
    <w:rsid w:val="008F6B74"/>
    <w:rsid w:val="00900517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715"/>
    <w:rsid w:val="00905984"/>
    <w:rsid w:val="00906204"/>
    <w:rsid w:val="0090690D"/>
    <w:rsid w:val="00906D65"/>
    <w:rsid w:val="0091042F"/>
    <w:rsid w:val="0091064F"/>
    <w:rsid w:val="00910938"/>
    <w:rsid w:val="00910A15"/>
    <w:rsid w:val="00910F01"/>
    <w:rsid w:val="00910F71"/>
    <w:rsid w:val="009114A5"/>
    <w:rsid w:val="00911A2F"/>
    <w:rsid w:val="00911F57"/>
    <w:rsid w:val="009123CA"/>
    <w:rsid w:val="00914B4A"/>
    <w:rsid w:val="00915104"/>
    <w:rsid w:val="00915337"/>
    <w:rsid w:val="00915A97"/>
    <w:rsid w:val="009160C2"/>
    <w:rsid w:val="00916A53"/>
    <w:rsid w:val="00917234"/>
    <w:rsid w:val="00917747"/>
    <w:rsid w:val="00917FAA"/>
    <w:rsid w:val="00920009"/>
    <w:rsid w:val="0092041F"/>
    <w:rsid w:val="009229DF"/>
    <w:rsid w:val="00923711"/>
    <w:rsid w:val="00923C75"/>
    <w:rsid w:val="00924434"/>
    <w:rsid w:val="00926875"/>
    <w:rsid w:val="00926C3E"/>
    <w:rsid w:val="00927888"/>
    <w:rsid w:val="0093162E"/>
    <w:rsid w:val="00931A1F"/>
    <w:rsid w:val="00931D7C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5EE5"/>
    <w:rsid w:val="00936000"/>
    <w:rsid w:val="0093610F"/>
    <w:rsid w:val="009365B5"/>
    <w:rsid w:val="00936DF5"/>
    <w:rsid w:val="0093713C"/>
    <w:rsid w:val="009374A0"/>
    <w:rsid w:val="0093795E"/>
    <w:rsid w:val="00937B6A"/>
    <w:rsid w:val="00940C2A"/>
    <w:rsid w:val="00940EA9"/>
    <w:rsid w:val="009414B2"/>
    <w:rsid w:val="00941728"/>
    <w:rsid w:val="009418A7"/>
    <w:rsid w:val="00941924"/>
    <w:rsid w:val="00941E17"/>
    <w:rsid w:val="0094684E"/>
    <w:rsid w:val="009471C4"/>
    <w:rsid w:val="00947B00"/>
    <w:rsid w:val="00947D03"/>
    <w:rsid w:val="0095176C"/>
    <w:rsid w:val="0095199F"/>
    <w:rsid w:val="00951CE5"/>
    <w:rsid w:val="00952531"/>
    <w:rsid w:val="00953ADF"/>
    <w:rsid w:val="00953F12"/>
    <w:rsid w:val="00954425"/>
    <w:rsid w:val="009548D2"/>
    <w:rsid w:val="00954C8E"/>
    <w:rsid w:val="00955135"/>
    <w:rsid w:val="00955A1E"/>
    <w:rsid w:val="00955E87"/>
    <w:rsid w:val="00956D11"/>
    <w:rsid w:val="00960802"/>
    <w:rsid w:val="009619D8"/>
    <w:rsid w:val="00962791"/>
    <w:rsid w:val="009627B3"/>
    <w:rsid w:val="00963403"/>
    <w:rsid w:val="009639DF"/>
    <w:rsid w:val="009639FF"/>
    <w:rsid w:val="00963E00"/>
    <w:rsid w:val="009647B3"/>
    <w:rsid w:val="009648D5"/>
    <w:rsid w:val="00965350"/>
    <w:rsid w:val="00965901"/>
    <w:rsid w:val="00965B76"/>
    <w:rsid w:val="00965E05"/>
    <w:rsid w:val="00965FCF"/>
    <w:rsid w:val="0096639A"/>
    <w:rsid w:val="009666E0"/>
    <w:rsid w:val="009673B8"/>
    <w:rsid w:val="00970000"/>
    <w:rsid w:val="0097080F"/>
    <w:rsid w:val="00971CAE"/>
    <w:rsid w:val="00971F12"/>
    <w:rsid w:val="00971F4A"/>
    <w:rsid w:val="00972C1A"/>
    <w:rsid w:val="009732B6"/>
    <w:rsid w:val="00973601"/>
    <w:rsid w:val="0097362A"/>
    <w:rsid w:val="00973BAB"/>
    <w:rsid w:val="00973FB1"/>
    <w:rsid w:val="009771B9"/>
    <w:rsid w:val="009775DB"/>
    <w:rsid w:val="00981214"/>
    <w:rsid w:val="009813C4"/>
    <w:rsid w:val="00981540"/>
    <w:rsid w:val="0098244A"/>
    <w:rsid w:val="00983AF5"/>
    <w:rsid w:val="00984456"/>
    <w:rsid w:val="00984BDB"/>
    <w:rsid w:val="00985291"/>
    <w:rsid w:val="009865B0"/>
    <w:rsid w:val="009873F3"/>
    <w:rsid w:val="00987E76"/>
    <w:rsid w:val="00990375"/>
    <w:rsid w:val="00990561"/>
    <w:rsid w:val="00990C42"/>
    <w:rsid w:val="009911A0"/>
    <w:rsid w:val="009918C0"/>
    <w:rsid w:val="009924E6"/>
    <w:rsid w:val="0099312D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86"/>
    <w:rsid w:val="009978F4"/>
    <w:rsid w:val="009A0467"/>
    <w:rsid w:val="009A04E3"/>
    <w:rsid w:val="009A05AC"/>
    <w:rsid w:val="009A0BDF"/>
    <w:rsid w:val="009A171D"/>
    <w:rsid w:val="009A172A"/>
    <w:rsid w:val="009A2838"/>
    <w:rsid w:val="009A2FDE"/>
    <w:rsid w:val="009A5190"/>
    <w:rsid w:val="009A6301"/>
    <w:rsid w:val="009A6950"/>
    <w:rsid w:val="009A73D5"/>
    <w:rsid w:val="009A796C"/>
    <w:rsid w:val="009B0273"/>
    <w:rsid w:val="009B0824"/>
    <w:rsid w:val="009B0DA1"/>
    <w:rsid w:val="009B127B"/>
    <w:rsid w:val="009B13C3"/>
    <w:rsid w:val="009B18AF"/>
    <w:rsid w:val="009B3CA3"/>
    <w:rsid w:val="009B3F05"/>
    <w:rsid w:val="009B5889"/>
    <w:rsid w:val="009B58F7"/>
    <w:rsid w:val="009B5ED1"/>
    <w:rsid w:val="009B6191"/>
    <w:rsid w:val="009B6D58"/>
    <w:rsid w:val="009C0ABA"/>
    <w:rsid w:val="009C1A9B"/>
    <w:rsid w:val="009C1D0F"/>
    <w:rsid w:val="009C3A21"/>
    <w:rsid w:val="009C3B73"/>
    <w:rsid w:val="009C3EC5"/>
    <w:rsid w:val="009C4A72"/>
    <w:rsid w:val="009C55BB"/>
    <w:rsid w:val="009C5A1D"/>
    <w:rsid w:val="009C6103"/>
    <w:rsid w:val="009C61A3"/>
    <w:rsid w:val="009C7913"/>
    <w:rsid w:val="009D158E"/>
    <w:rsid w:val="009D2AE5"/>
    <w:rsid w:val="009D352B"/>
    <w:rsid w:val="009D47AF"/>
    <w:rsid w:val="009D6D1A"/>
    <w:rsid w:val="009D71F8"/>
    <w:rsid w:val="009D78BC"/>
    <w:rsid w:val="009D7EFF"/>
    <w:rsid w:val="009E07EE"/>
    <w:rsid w:val="009E0C7F"/>
    <w:rsid w:val="009E10BB"/>
    <w:rsid w:val="009E1181"/>
    <w:rsid w:val="009E19C7"/>
    <w:rsid w:val="009E2596"/>
    <w:rsid w:val="009E26EE"/>
    <w:rsid w:val="009E27FC"/>
    <w:rsid w:val="009E2E21"/>
    <w:rsid w:val="009E35C5"/>
    <w:rsid w:val="009E38B9"/>
    <w:rsid w:val="009E39FC"/>
    <w:rsid w:val="009E45F3"/>
    <w:rsid w:val="009E49AB"/>
    <w:rsid w:val="009E4A0F"/>
    <w:rsid w:val="009E5048"/>
    <w:rsid w:val="009E7100"/>
    <w:rsid w:val="009E77E3"/>
    <w:rsid w:val="009F037B"/>
    <w:rsid w:val="009F0660"/>
    <w:rsid w:val="009F06BA"/>
    <w:rsid w:val="009F0AB3"/>
    <w:rsid w:val="009F0E95"/>
    <w:rsid w:val="009F10E4"/>
    <w:rsid w:val="009F18D0"/>
    <w:rsid w:val="009F1FF7"/>
    <w:rsid w:val="009F2C5D"/>
    <w:rsid w:val="009F30E4"/>
    <w:rsid w:val="009F337A"/>
    <w:rsid w:val="009F3E70"/>
    <w:rsid w:val="009F4638"/>
    <w:rsid w:val="009F5D9B"/>
    <w:rsid w:val="009F64A7"/>
    <w:rsid w:val="009F7683"/>
    <w:rsid w:val="009F7BD5"/>
    <w:rsid w:val="009F7C54"/>
    <w:rsid w:val="009F7D78"/>
    <w:rsid w:val="00A00A1F"/>
    <w:rsid w:val="00A00BCA"/>
    <w:rsid w:val="00A00E74"/>
    <w:rsid w:val="00A01157"/>
    <w:rsid w:val="00A0285A"/>
    <w:rsid w:val="00A02BF9"/>
    <w:rsid w:val="00A03791"/>
    <w:rsid w:val="00A03FEC"/>
    <w:rsid w:val="00A04202"/>
    <w:rsid w:val="00A04DB0"/>
    <w:rsid w:val="00A06CC8"/>
    <w:rsid w:val="00A0752B"/>
    <w:rsid w:val="00A104D1"/>
    <w:rsid w:val="00A10D1E"/>
    <w:rsid w:val="00A10D1F"/>
    <w:rsid w:val="00A112E2"/>
    <w:rsid w:val="00A11DA5"/>
    <w:rsid w:val="00A11E49"/>
    <w:rsid w:val="00A11F49"/>
    <w:rsid w:val="00A1275F"/>
    <w:rsid w:val="00A12A5E"/>
    <w:rsid w:val="00A12C95"/>
    <w:rsid w:val="00A13428"/>
    <w:rsid w:val="00A134CC"/>
    <w:rsid w:val="00A13824"/>
    <w:rsid w:val="00A14672"/>
    <w:rsid w:val="00A14685"/>
    <w:rsid w:val="00A14A90"/>
    <w:rsid w:val="00A14ED9"/>
    <w:rsid w:val="00A150A9"/>
    <w:rsid w:val="00A150D1"/>
    <w:rsid w:val="00A161B0"/>
    <w:rsid w:val="00A1623D"/>
    <w:rsid w:val="00A17ABE"/>
    <w:rsid w:val="00A20240"/>
    <w:rsid w:val="00A205BF"/>
    <w:rsid w:val="00A2065C"/>
    <w:rsid w:val="00A207C9"/>
    <w:rsid w:val="00A20B69"/>
    <w:rsid w:val="00A21F69"/>
    <w:rsid w:val="00A22062"/>
    <w:rsid w:val="00A222D7"/>
    <w:rsid w:val="00A22548"/>
    <w:rsid w:val="00A225D9"/>
    <w:rsid w:val="00A22EB5"/>
    <w:rsid w:val="00A23E7B"/>
    <w:rsid w:val="00A24827"/>
    <w:rsid w:val="00A249DB"/>
    <w:rsid w:val="00A24F80"/>
    <w:rsid w:val="00A25D1B"/>
    <w:rsid w:val="00A27FAF"/>
    <w:rsid w:val="00A30084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37EF5"/>
    <w:rsid w:val="00A4028C"/>
    <w:rsid w:val="00A40446"/>
    <w:rsid w:val="00A40FD5"/>
    <w:rsid w:val="00A412F1"/>
    <w:rsid w:val="00A42CEF"/>
    <w:rsid w:val="00A42E71"/>
    <w:rsid w:val="00A43166"/>
    <w:rsid w:val="00A4360B"/>
    <w:rsid w:val="00A43D3A"/>
    <w:rsid w:val="00A4426D"/>
    <w:rsid w:val="00A442A3"/>
    <w:rsid w:val="00A45002"/>
    <w:rsid w:val="00A452CD"/>
    <w:rsid w:val="00A45662"/>
    <w:rsid w:val="00A4566B"/>
    <w:rsid w:val="00A45946"/>
    <w:rsid w:val="00A45D0A"/>
    <w:rsid w:val="00A46F92"/>
    <w:rsid w:val="00A4729F"/>
    <w:rsid w:val="00A5050E"/>
    <w:rsid w:val="00A50C53"/>
    <w:rsid w:val="00A51D7C"/>
    <w:rsid w:val="00A52061"/>
    <w:rsid w:val="00A524AC"/>
    <w:rsid w:val="00A530B3"/>
    <w:rsid w:val="00A5512C"/>
    <w:rsid w:val="00A55E59"/>
    <w:rsid w:val="00A55FEE"/>
    <w:rsid w:val="00A56536"/>
    <w:rsid w:val="00A572D8"/>
    <w:rsid w:val="00A57B1A"/>
    <w:rsid w:val="00A57F48"/>
    <w:rsid w:val="00A60D60"/>
    <w:rsid w:val="00A61746"/>
    <w:rsid w:val="00A619F2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E4C"/>
    <w:rsid w:val="00A7178B"/>
    <w:rsid w:val="00A71BBC"/>
    <w:rsid w:val="00A731B5"/>
    <w:rsid w:val="00A738F6"/>
    <w:rsid w:val="00A74478"/>
    <w:rsid w:val="00A747D4"/>
    <w:rsid w:val="00A74B2F"/>
    <w:rsid w:val="00A74D0E"/>
    <w:rsid w:val="00A75242"/>
    <w:rsid w:val="00A76200"/>
    <w:rsid w:val="00A76C15"/>
    <w:rsid w:val="00A779D8"/>
    <w:rsid w:val="00A8081F"/>
    <w:rsid w:val="00A80ECD"/>
    <w:rsid w:val="00A8134C"/>
    <w:rsid w:val="00A81620"/>
    <w:rsid w:val="00A81DD5"/>
    <w:rsid w:val="00A82F21"/>
    <w:rsid w:val="00A8328A"/>
    <w:rsid w:val="00A86287"/>
    <w:rsid w:val="00A90E28"/>
    <w:rsid w:val="00A90FCD"/>
    <w:rsid w:val="00A921FF"/>
    <w:rsid w:val="00A93710"/>
    <w:rsid w:val="00A943A0"/>
    <w:rsid w:val="00A944D6"/>
    <w:rsid w:val="00A95C09"/>
    <w:rsid w:val="00A95DF9"/>
    <w:rsid w:val="00A961A4"/>
    <w:rsid w:val="00A96293"/>
    <w:rsid w:val="00A96817"/>
    <w:rsid w:val="00A9694C"/>
    <w:rsid w:val="00AA0497"/>
    <w:rsid w:val="00AA0AD8"/>
    <w:rsid w:val="00AA0F00"/>
    <w:rsid w:val="00AA13E4"/>
    <w:rsid w:val="00AA1BBF"/>
    <w:rsid w:val="00AA233A"/>
    <w:rsid w:val="00AA2488"/>
    <w:rsid w:val="00AA270B"/>
    <w:rsid w:val="00AA2C2F"/>
    <w:rsid w:val="00AA4DC0"/>
    <w:rsid w:val="00AA5305"/>
    <w:rsid w:val="00AA5B57"/>
    <w:rsid w:val="00AA632C"/>
    <w:rsid w:val="00AA6428"/>
    <w:rsid w:val="00AA697C"/>
    <w:rsid w:val="00AA6F53"/>
    <w:rsid w:val="00AA7117"/>
    <w:rsid w:val="00AA75FA"/>
    <w:rsid w:val="00AA7805"/>
    <w:rsid w:val="00AA7ADD"/>
    <w:rsid w:val="00AB0304"/>
    <w:rsid w:val="00AB14F4"/>
    <w:rsid w:val="00AB16AE"/>
    <w:rsid w:val="00AB2618"/>
    <w:rsid w:val="00AB2648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019"/>
    <w:rsid w:val="00AB77E2"/>
    <w:rsid w:val="00AB7D2E"/>
    <w:rsid w:val="00AC0541"/>
    <w:rsid w:val="00AC082E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305B"/>
    <w:rsid w:val="00AD34C9"/>
    <w:rsid w:val="00AD522C"/>
    <w:rsid w:val="00AD7B20"/>
    <w:rsid w:val="00AE00B8"/>
    <w:rsid w:val="00AE0514"/>
    <w:rsid w:val="00AE1606"/>
    <w:rsid w:val="00AE1E38"/>
    <w:rsid w:val="00AE224E"/>
    <w:rsid w:val="00AE26C8"/>
    <w:rsid w:val="00AE3822"/>
    <w:rsid w:val="00AE3B58"/>
    <w:rsid w:val="00AE4008"/>
    <w:rsid w:val="00AE43E4"/>
    <w:rsid w:val="00AE52DD"/>
    <w:rsid w:val="00AE56B3"/>
    <w:rsid w:val="00AE679C"/>
    <w:rsid w:val="00AE70BE"/>
    <w:rsid w:val="00AE73A7"/>
    <w:rsid w:val="00AF023B"/>
    <w:rsid w:val="00AF0ED7"/>
    <w:rsid w:val="00AF1563"/>
    <w:rsid w:val="00AF1673"/>
    <w:rsid w:val="00AF1CF1"/>
    <w:rsid w:val="00AF1F59"/>
    <w:rsid w:val="00AF20D6"/>
    <w:rsid w:val="00AF2160"/>
    <w:rsid w:val="00AF223F"/>
    <w:rsid w:val="00AF2710"/>
    <w:rsid w:val="00AF2CF3"/>
    <w:rsid w:val="00AF3655"/>
    <w:rsid w:val="00AF3782"/>
    <w:rsid w:val="00AF3F18"/>
    <w:rsid w:val="00AF4211"/>
    <w:rsid w:val="00AF4E1A"/>
    <w:rsid w:val="00AF521C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7B8"/>
    <w:rsid w:val="00B02A31"/>
    <w:rsid w:val="00B03678"/>
    <w:rsid w:val="00B04537"/>
    <w:rsid w:val="00B04817"/>
    <w:rsid w:val="00B048B2"/>
    <w:rsid w:val="00B051BE"/>
    <w:rsid w:val="00B06075"/>
    <w:rsid w:val="00B07942"/>
    <w:rsid w:val="00B079E8"/>
    <w:rsid w:val="00B07E76"/>
    <w:rsid w:val="00B101FF"/>
    <w:rsid w:val="00B1025C"/>
    <w:rsid w:val="00B110DE"/>
    <w:rsid w:val="00B11181"/>
    <w:rsid w:val="00B11297"/>
    <w:rsid w:val="00B11432"/>
    <w:rsid w:val="00B11B38"/>
    <w:rsid w:val="00B12288"/>
    <w:rsid w:val="00B12330"/>
    <w:rsid w:val="00B12C72"/>
    <w:rsid w:val="00B1352B"/>
    <w:rsid w:val="00B138F3"/>
    <w:rsid w:val="00B14473"/>
    <w:rsid w:val="00B14486"/>
    <w:rsid w:val="00B14E56"/>
    <w:rsid w:val="00B1537B"/>
    <w:rsid w:val="00B16483"/>
    <w:rsid w:val="00B16A08"/>
    <w:rsid w:val="00B16E83"/>
    <w:rsid w:val="00B1718B"/>
    <w:rsid w:val="00B176AF"/>
    <w:rsid w:val="00B17EB1"/>
    <w:rsid w:val="00B2001C"/>
    <w:rsid w:val="00B2066D"/>
    <w:rsid w:val="00B20FD7"/>
    <w:rsid w:val="00B21689"/>
    <w:rsid w:val="00B217A5"/>
    <w:rsid w:val="00B217BB"/>
    <w:rsid w:val="00B225D5"/>
    <w:rsid w:val="00B2283B"/>
    <w:rsid w:val="00B25447"/>
    <w:rsid w:val="00B2561E"/>
    <w:rsid w:val="00B2572B"/>
    <w:rsid w:val="00B25FC4"/>
    <w:rsid w:val="00B2681D"/>
    <w:rsid w:val="00B2752E"/>
    <w:rsid w:val="00B30994"/>
    <w:rsid w:val="00B31881"/>
    <w:rsid w:val="00B32124"/>
    <w:rsid w:val="00B325AF"/>
    <w:rsid w:val="00B32C46"/>
    <w:rsid w:val="00B333DF"/>
    <w:rsid w:val="00B351F5"/>
    <w:rsid w:val="00B3612B"/>
    <w:rsid w:val="00B36765"/>
    <w:rsid w:val="00B369D8"/>
    <w:rsid w:val="00B37250"/>
    <w:rsid w:val="00B40233"/>
    <w:rsid w:val="00B413A8"/>
    <w:rsid w:val="00B425F0"/>
    <w:rsid w:val="00B4364F"/>
    <w:rsid w:val="00B4374E"/>
    <w:rsid w:val="00B44A67"/>
    <w:rsid w:val="00B4502F"/>
    <w:rsid w:val="00B45BBF"/>
    <w:rsid w:val="00B46279"/>
    <w:rsid w:val="00B46D58"/>
    <w:rsid w:val="00B470B0"/>
    <w:rsid w:val="00B4794D"/>
    <w:rsid w:val="00B50F8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71"/>
    <w:rsid w:val="00B553D4"/>
    <w:rsid w:val="00B57948"/>
    <w:rsid w:val="00B57B4F"/>
    <w:rsid w:val="00B57D12"/>
    <w:rsid w:val="00B612AB"/>
    <w:rsid w:val="00B61677"/>
    <w:rsid w:val="00B62020"/>
    <w:rsid w:val="00B62122"/>
    <w:rsid w:val="00B62B00"/>
    <w:rsid w:val="00B62D06"/>
    <w:rsid w:val="00B62F78"/>
    <w:rsid w:val="00B63078"/>
    <w:rsid w:val="00B64118"/>
    <w:rsid w:val="00B64BF8"/>
    <w:rsid w:val="00B64C48"/>
    <w:rsid w:val="00B64ECA"/>
    <w:rsid w:val="00B6601D"/>
    <w:rsid w:val="00B666FB"/>
    <w:rsid w:val="00B66AB9"/>
    <w:rsid w:val="00B66C0B"/>
    <w:rsid w:val="00B67667"/>
    <w:rsid w:val="00B67CCD"/>
    <w:rsid w:val="00B7032D"/>
    <w:rsid w:val="00B70848"/>
    <w:rsid w:val="00B70DF8"/>
    <w:rsid w:val="00B716B0"/>
    <w:rsid w:val="00B71D73"/>
    <w:rsid w:val="00B73AB8"/>
    <w:rsid w:val="00B73DE0"/>
    <w:rsid w:val="00B744F6"/>
    <w:rsid w:val="00B74B63"/>
    <w:rsid w:val="00B75687"/>
    <w:rsid w:val="00B76ED4"/>
    <w:rsid w:val="00B77205"/>
    <w:rsid w:val="00B81197"/>
    <w:rsid w:val="00B8167D"/>
    <w:rsid w:val="00B81AD3"/>
    <w:rsid w:val="00B853BF"/>
    <w:rsid w:val="00B8636F"/>
    <w:rsid w:val="00B86BCB"/>
    <w:rsid w:val="00B86C5F"/>
    <w:rsid w:val="00B9100A"/>
    <w:rsid w:val="00B916D0"/>
    <w:rsid w:val="00B925B0"/>
    <w:rsid w:val="00B92CA7"/>
    <w:rsid w:val="00B932B8"/>
    <w:rsid w:val="00B941D0"/>
    <w:rsid w:val="00B9581C"/>
    <w:rsid w:val="00B95FE0"/>
    <w:rsid w:val="00B961C7"/>
    <w:rsid w:val="00B96B73"/>
    <w:rsid w:val="00B96F17"/>
    <w:rsid w:val="00B975FA"/>
    <w:rsid w:val="00B9778A"/>
    <w:rsid w:val="00B9796D"/>
    <w:rsid w:val="00BA17C2"/>
    <w:rsid w:val="00BA2853"/>
    <w:rsid w:val="00BA2ED6"/>
    <w:rsid w:val="00BA3554"/>
    <w:rsid w:val="00BA4AEC"/>
    <w:rsid w:val="00BA632C"/>
    <w:rsid w:val="00BA6E63"/>
    <w:rsid w:val="00BA7128"/>
    <w:rsid w:val="00BB1C9B"/>
    <w:rsid w:val="00BB3575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2255"/>
    <w:rsid w:val="00BC256B"/>
    <w:rsid w:val="00BC2E4D"/>
    <w:rsid w:val="00BC354F"/>
    <w:rsid w:val="00BC3E66"/>
    <w:rsid w:val="00BC4594"/>
    <w:rsid w:val="00BC54CA"/>
    <w:rsid w:val="00BC5D2F"/>
    <w:rsid w:val="00BC6807"/>
    <w:rsid w:val="00BC68A8"/>
    <w:rsid w:val="00BC6E1C"/>
    <w:rsid w:val="00BC6EE1"/>
    <w:rsid w:val="00BC6FA9"/>
    <w:rsid w:val="00BC723A"/>
    <w:rsid w:val="00BD0588"/>
    <w:rsid w:val="00BD0D0A"/>
    <w:rsid w:val="00BD2920"/>
    <w:rsid w:val="00BD298A"/>
    <w:rsid w:val="00BD3B55"/>
    <w:rsid w:val="00BD4817"/>
    <w:rsid w:val="00BD50E7"/>
    <w:rsid w:val="00BD5575"/>
    <w:rsid w:val="00BD572E"/>
    <w:rsid w:val="00BD5F94"/>
    <w:rsid w:val="00BD6BF7"/>
    <w:rsid w:val="00BD72E6"/>
    <w:rsid w:val="00BD744F"/>
    <w:rsid w:val="00BE01AE"/>
    <w:rsid w:val="00BE165F"/>
    <w:rsid w:val="00BE1C5E"/>
    <w:rsid w:val="00BE2236"/>
    <w:rsid w:val="00BE2572"/>
    <w:rsid w:val="00BE40B1"/>
    <w:rsid w:val="00BE439E"/>
    <w:rsid w:val="00BE45B6"/>
    <w:rsid w:val="00BE4CFA"/>
    <w:rsid w:val="00BE5381"/>
    <w:rsid w:val="00BE54A9"/>
    <w:rsid w:val="00BE5525"/>
    <w:rsid w:val="00BE557F"/>
    <w:rsid w:val="00BE5ADD"/>
    <w:rsid w:val="00BE5F44"/>
    <w:rsid w:val="00BE6363"/>
    <w:rsid w:val="00BE6F5D"/>
    <w:rsid w:val="00BE7FE1"/>
    <w:rsid w:val="00BF0913"/>
    <w:rsid w:val="00BF09F8"/>
    <w:rsid w:val="00BF0BF6"/>
    <w:rsid w:val="00BF1CBD"/>
    <w:rsid w:val="00BF1D90"/>
    <w:rsid w:val="00BF270F"/>
    <w:rsid w:val="00BF2785"/>
    <w:rsid w:val="00BF3696"/>
    <w:rsid w:val="00BF46D6"/>
    <w:rsid w:val="00BF47AF"/>
    <w:rsid w:val="00BF4D4C"/>
    <w:rsid w:val="00BF4E90"/>
    <w:rsid w:val="00BF4FFD"/>
    <w:rsid w:val="00BF5421"/>
    <w:rsid w:val="00BF603D"/>
    <w:rsid w:val="00BF7253"/>
    <w:rsid w:val="00BF762F"/>
    <w:rsid w:val="00BF79C6"/>
    <w:rsid w:val="00C008F7"/>
    <w:rsid w:val="00C00E33"/>
    <w:rsid w:val="00C010D8"/>
    <w:rsid w:val="00C01DC3"/>
    <w:rsid w:val="00C024D3"/>
    <w:rsid w:val="00C029B6"/>
    <w:rsid w:val="00C03283"/>
    <w:rsid w:val="00C03431"/>
    <w:rsid w:val="00C03E1D"/>
    <w:rsid w:val="00C0413D"/>
    <w:rsid w:val="00C04176"/>
    <w:rsid w:val="00C061D3"/>
    <w:rsid w:val="00C061DC"/>
    <w:rsid w:val="00C06409"/>
    <w:rsid w:val="00C07F24"/>
    <w:rsid w:val="00C122A6"/>
    <w:rsid w:val="00C132F1"/>
    <w:rsid w:val="00C13B79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1AF3"/>
    <w:rsid w:val="00C2217E"/>
    <w:rsid w:val="00C22421"/>
    <w:rsid w:val="00C232E0"/>
    <w:rsid w:val="00C23B1B"/>
    <w:rsid w:val="00C23D48"/>
    <w:rsid w:val="00C23F1D"/>
    <w:rsid w:val="00C24256"/>
    <w:rsid w:val="00C24661"/>
    <w:rsid w:val="00C24CA6"/>
    <w:rsid w:val="00C26B4D"/>
    <w:rsid w:val="00C26CF7"/>
    <w:rsid w:val="00C27123"/>
    <w:rsid w:val="00C27A88"/>
    <w:rsid w:val="00C27BA4"/>
    <w:rsid w:val="00C3071E"/>
    <w:rsid w:val="00C30BFB"/>
    <w:rsid w:val="00C3130B"/>
    <w:rsid w:val="00C31373"/>
    <w:rsid w:val="00C324F0"/>
    <w:rsid w:val="00C33115"/>
    <w:rsid w:val="00C33A58"/>
    <w:rsid w:val="00C33B35"/>
    <w:rsid w:val="00C3421C"/>
    <w:rsid w:val="00C34296"/>
    <w:rsid w:val="00C34414"/>
    <w:rsid w:val="00C3484C"/>
    <w:rsid w:val="00C34AFD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213"/>
    <w:rsid w:val="00C43524"/>
    <w:rsid w:val="00C435DD"/>
    <w:rsid w:val="00C43FEC"/>
    <w:rsid w:val="00C4459D"/>
    <w:rsid w:val="00C4487D"/>
    <w:rsid w:val="00C4511E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3926"/>
    <w:rsid w:val="00C53D1C"/>
    <w:rsid w:val="00C54730"/>
    <w:rsid w:val="00C54CEE"/>
    <w:rsid w:val="00C5588A"/>
    <w:rsid w:val="00C56BBA"/>
    <w:rsid w:val="00C57D7E"/>
    <w:rsid w:val="00C611EE"/>
    <w:rsid w:val="00C61F21"/>
    <w:rsid w:val="00C6256F"/>
    <w:rsid w:val="00C6329E"/>
    <w:rsid w:val="00C6467B"/>
    <w:rsid w:val="00C647D8"/>
    <w:rsid w:val="00C648B6"/>
    <w:rsid w:val="00C648DF"/>
    <w:rsid w:val="00C64BF0"/>
    <w:rsid w:val="00C64E56"/>
    <w:rsid w:val="00C66474"/>
    <w:rsid w:val="00C66A65"/>
    <w:rsid w:val="00C67E80"/>
    <w:rsid w:val="00C67FAB"/>
    <w:rsid w:val="00C706F4"/>
    <w:rsid w:val="00C70C1A"/>
    <w:rsid w:val="00C71E26"/>
    <w:rsid w:val="00C72606"/>
    <w:rsid w:val="00C7261B"/>
    <w:rsid w:val="00C72D0E"/>
    <w:rsid w:val="00C72E21"/>
    <w:rsid w:val="00C73021"/>
    <w:rsid w:val="00C73E62"/>
    <w:rsid w:val="00C752FC"/>
    <w:rsid w:val="00C767C7"/>
    <w:rsid w:val="00C8055A"/>
    <w:rsid w:val="00C806B2"/>
    <w:rsid w:val="00C807D9"/>
    <w:rsid w:val="00C80B25"/>
    <w:rsid w:val="00C81187"/>
    <w:rsid w:val="00C813A9"/>
    <w:rsid w:val="00C816CA"/>
    <w:rsid w:val="00C81FE2"/>
    <w:rsid w:val="00C82BD2"/>
    <w:rsid w:val="00C83D8F"/>
    <w:rsid w:val="00C84419"/>
    <w:rsid w:val="00C85FFA"/>
    <w:rsid w:val="00C861E9"/>
    <w:rsid w:val="00C864DC"/>
    <w:rsid w:val="00C869C9"/>
    <w:rsid w:val="00C86AB3"/>
    <w:rsid w:val="00C87B2A"/>
    <w:rsid w:val="00C90796"/>
    <w:rsid w:val="00C91224"/>
    <w:rsid w:val="00C9153B"/>
    <w:rsid w:val="00C91F69"/>
    <w:rsid w:val="00C929A7"/>
    <w:rsid w:val="00C94323"/>
    <w:rsid w:val="00C970BB"/>
    <w:rsid w:val="00C978AF"/>
    <w:rsid w:val="00CA0015"/>
    <w:rsid w:val="00CA0A33"/>
    <w:rsid w:val="00CA11F2"/>
    <w:rsid w:val="00CA169D"/>
    <w:rsid w:val="00CA1747"/>
    <w:rsid w:val="00CA1C11"/>
    <w:rsid w:val="00CA1F39"/>
    <w:rsid w:val="00CA2207"/>
    <w:rsid w:val="00CA364F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5764"/>
    <w:rsid w:val="00CB66E8"/>
    <w:rsid w:val="00CB68EF"/>
    <w:rsid w:val="00CB759C"/>
    <w:rsid w:val="00CB79A4"/>
    <w:rsid w:val="00CC0326"/>
    <w:rsid w:val="00CC06A8"/>
    <w:rsid w:val="00CC0A8D"/>
    <w:rsid w:val="00CC3097"/>
    <w:rsid w:val="00CC3BAC"/>
    <w:rsid w:val="00CC518E"/>
    <w:rsid w:val="00CC6362"/>
    <w:rsid w:val="00CC69D0"/>
    <w:rsid w:val="00CC73F0"/>
    <w:rsid w:val="00CD01CC"/>
    <w:rsid w:val="00CD043A"/>
    <w:rsid w:val="00CD1CBF"/>
    <w:rsid w:val="00CD1E50"/>
    <w:rsid w:val="00CD3548"/>
    <w:rsid w:val="00CD4190"/>
    <w:rsid w:val="00CD435C"/>
    <w:rsid w:val="00CD4898"/>
    <w:rsid w:val="00CD6B60"/>
    <w:rsid w:val="00CD7A4F"/>
    <w:rsid w:val="00CE0D95"/>
    <w:rsid w:val="00CE10B2"/>
    <w:rsid w:val="00CE1E11"/>
    <w:rsid w:val="00CE2264"/>
    <w:rsid w:val="00CE2841"/>
    <w:rsid w:val="00CE35E7"/>
    <w:rsid w:val="00CE4D1D"/>
    <w:rsid w:val="00CE56FD"/>
    <w:rsid w:val="00CE71AA"/>
    <w:rsid w:val="00CE78F8"/>
    <w:rsid w:val="00CE7B83"/>
    <w:rsid w:val="00CE7BF1"/>
    <w:rsid w:val="00CF0768"/>
    <w:rsid w:val="00CF0D0D"/>
    <w:rsid w:val="00CF1653"/>
    <w:rsid w:val="00CF1742"/>
    <w:rsid w:val="00CF1966"/>
    <w:rsid w:val="00CF2304"/>
    <w:rsid w:val="00CF2692"/>
    <w:rsid w:val="00CF34D0"/>
    <w:rsid w:val="00CF34DE"/>
    <w:rsid w:val="00CF3B1A"/>
    <w:rsid w:val="00CF5D89"/>
    <w:rsid w:val="00CF7801"/>
    <w:rsid w:val="00CF7A4E"/>
    <w:rsid w:val="00CF7F57"/>
    <w:rsid w:val="00D00401"/>
    <w:rsid w:val="00D004C3"/>
    <w:rsid w:val="00D0068C"/>
    <w:rsid w:val="00D008B5"/>
    <w:rsid w:val="00D00A61"/>
    <w:rsid w:val="00D00BED"/>
    <w:rsid w:val="00D00DA3"/>
    <w:rsid w:val="00D01191"/>
    <w:rsid w:val="00D01B3C"/>
    <w:rsid w:val="00D01D39"/>
    <w:rsid w:val="00D02861"/>
    <w:rsid w:val="00D03331"/>
    <w:rsid w:val="00D03E7C"/>
    <w:rsid w:val="00D043C1"/>
    <w:rsid w:val="00D043FA"/>
    <w:rsid w:val="00D04575"/>
    <w:rsid w:val="00D048EE"/>
    <w:rsid w:val="00D04B17"/>
    <w:rsid w:val="00D04BAA"/>
    <w:rsid w:val="00D0532E"/>
    <w:rsid w:val="00D05A4D"/>
    <w:rsid w:val="00D0677B"/>
    <w:rsid w:val="00D06AAC"/>
    <w:rsid w:val="00D07367"/>
    <w:rsid w:val="00D10298"/>
    <w:rsid w:val="00D104E6"/>
    <w:rsid w:val="00D11611"/>
    <w:rsid w:val="00D11C3F"/>
    <w:rsid w:val="00D11FD2"/>
    <w:rsid w:val="00D12BF4"/>
    <w:rsid w:val="00D132BC"/>
    <w:rsid w:val="00D13662"/>
    <w:rsid w:val="00D139F4"/>
    <w:rsid w:val="00D13E20"/>
    <w:rsid w:val="00D14FAA"/>
    <w:rsid w:val="00D150B0"/>
    <w:rsid w:val="00D15272"/>
    <w:rsid w:val="00D161B8"/>
    <w:rsid w:val="00D17258"/>
    <w:rsid w:val="00D17CD1"/>
    <w:rsid w:val="00D21019"/>
    <w:rsid w:val="00D219A5"/>
    <w:rsid w:val="00D21AD1"/>
    <w:rsid w:val="00D22464"/>
    <w:rsid w:val="00D22CBB"/>
    <w:rsid w:val="00D23C17"/>
    <w:rsid w:val="00D23E36"/>
    <w:rsid w:val="00D2450A"/>
    <w:rsid w:val="00D25A2A"/>
    <w:rsid w:val="00D25DF2"/>
    <w:rsid w:val="00D26FCF"/>
    <w:rsid w:val="00D27019"/>
    <w:rsid w:val="00D273E6"/>
    <w:rsid w:val="00D27476"/>
    <w:rsid w:val="00D27B1C"/>
    <w:rsid w:val="00D27C21"/>
    <w:rsid w:val="00D30487"/>
    <w:rsid w:val="00D30F7E"/>
    <w:rsid w:val="00D31759"/>
    <w:rsid w:val="00D31874"/>
    <w:rsid w:val="00D32092"/>
    <w:rsid w:val="00D320A2"/>
    <w:rsid w:val="00D326C7"/>
    <w:rsid w:val="00D32870"/>
    <w:rsid w:val="00D32BD7"/>
    <w:rsid w:val="00D32DD8"/>
    <w:rsid w:val="00D32F51"/>
    <w:rsid w:val="00D33481"/>
    <w:rsid w:val="00D334B6"/>
    <w:rsid w:val="00D3423E"/>
    <w:rsid w:val="00D3436F"/>
    <w:rsid w:val="00D344BA"/>
    <w:rsid w:val="00D356C3"/>
    <w:rsid w:val="00D359EB"/>
    <w:rsid w:val="00D35E75"/>
    <w:rsid w:val="00D362DB"/>
    <w:rsid w:val="00D36D97"/>
    <w:rsid w:val="00D411B6"/>
    <w:rsid w:val="00D4164A"/>
    <w:rsid w:val="00D41AE8"/>
    <w:rsid w:val="00D41F7D"/>
    <w:rsid w:val="00D42D33"/>
    <w:rsid w:val="00D42E80"/>
    <w:rsid w:val="00D433D6"/>
    <w:rsid w:val="00D43420"/>
    <w:rsid w:val="00D4557B"/>
    <w:rsid w:val="00D463EA"/>
    <w:rsid w:val="00D46D5B"/>
    <w:rsid w:val="00D47316"/>
    <w:rsid w:val="00D47541"/>
    <w:rsid w:val="00D47A5B"/>
    <w:rsid w:val="00D47A9C"/>
    <w:rsid w:val="00D50B56"/>
    <w:rsid w:val="00D51669"/>
    <w:rsid w:val="00D516BE"/>
    <w:rsid w:val="00D51750"/>
    <w:rsid w:val="00D51DF5"/>
    <w:rsid w:val="00D523EF"/>
    <w:rsid w:val="00D52566"/>
    <w:rsid w:val="00D5289A"/>
    <w:rsid w:val="00D52CC7"/>
    <w:rsid w:val="00D52D0B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855"/>
    <w:rsid w:val="00D62C0F"/>
    <w:rsid w:val="00D659B3"/>
    <w:rsid w:val="00D65BF2"/>
    <w:rsid w:val="00D65E4E"/>
    <w:rsid w:val="00D65EBA"/>
    <w:rsid w:val="00D66198"/>
    <w:rsid w:val="00D710BC"/>
    <w:rsid w:val="00D71259"/>
    <w:rsid w:val="00D71BFF"/>
    <w:rsid w:val="00D733F3"/>
    <w:rsid w:val="00D7354F"/>
    <w:rsid w:val="00D7435F"/>
    <w:rsid w:val="00D746A9"/>
    <w:rsid w:val="00D74CCE"/>
    <w:rsid w:val="00D7504A"/>
    <w:rsid w:val="00D758CA"/>
    <w:rsid w:val="00D75F27"/>
    <w:rsid w:val="00D76027"/>
    <w:rsid w:val="00D76453"/>
    <w:rsid w:val="00D76BBA"/>
    <w:rsid w:val="00D770E9"/>
    <w:rsid w:val="00D77ADB"/>
    <w:rsid w:val="00D77EF7"/>
    <w:rsid w:val="00D80916"/>
    <w:rsid w:val="00D815D1"/>
    <w:rsid w:val="00D81660"/>
    <w:rsid w:val="00D81962"/>
    <w:rsid w:val="00D820D2"/>
    <w:rsid w:val="00D82DAD"/>
    <w:rsid w:val="00D82E07"/>
    <w:rsid w:val="00D82E27"/>
    <w:rsid w:val="00D83043"/>
    <w:rsid w:val="00D8313C"/>
    <w:rsid w:val="00D84988"/>
    <w:rsid w:val="00D86538"/>
    <w:rsid w:val="00D867C2"/>
    <w:rsid w:val="00D868AA"/>
    <w:rsid w:val="00D873FE"/>
    <w:rsid w:val="00D875CB"/>
    <w:rsid w:val="00D879C0"/>
    <w:rsid w:val="00D90394"/>
    <w:rsid w:val="00D90640"/>
    <w:rsid w:val="00D91B2B"/>
    <w:rsid w:val="00D91C7E"/>
    <w:rsid w:val="00D927EB"/>
    <w:rsid w:val="00D970D2"/>
    <w:rsid w:val="00D976EB"/>
    <w:rsid w:val="00DA0948"/>
    <w:rsid w:val="00DA0A4E"/>
    <w:rsid w:val="00DA0F94"/>
    <w:rsid w:val="00DA0FDD"/>
    <w:rsid w:val="00DA1AF1"/>
    <w:rsid w:val="00DA2289"/>
    <w:rsid w:val="00DA3EA6"/>
    <w:rsid w:val="00DA3F9C"/>
    <w:rsid w:val="00DA41B1"/>
    <w:rsid w:val="00DA4643"/>
    <w:rsid w:val="00DA5D3D"/>
    <w:rsid w:val="00DA687B"/>
    <w:rsid w:val="00DA6C97"/>
    <w:rsid w:val="00DB01A7"/>
    <w:rsid w:val="00DB0267"/>
    <w:rsid w:val="00DB14F9"/>
    <w:rsid w:val="00DB22E6"/>
    <w:rsid w:val="00DB2BCC"/>
    <w:rsid w:val="00DB3E17"/>
    <w:rsid w:val="00DB40C0"/>
    <w:rsid w:val="00DB41B7"/>
    <w:rsid w:val="00DB4273"/>
    <w:rsid w:val="00DB462E"/>
    <w:rsid w:val="00DB4CC7"/>
    <w:rsid w:val="00DB64C8"/>
    <w:rsid w:val="00DB6D02"/>
    <w:rsid w:val="00DB7289"/>
    <w:rsid w:val="00DC14CE"/>
    <w:rsid w:val="00DC1B3F"/>
    <w:rsid w:val="00DC30CC"/>
    <w:rsid w:val="00DC5332"/>
    <w:rsid w:val="00DC567F"/>
    <w:rsid w:val="00DC59F5"/>
    <w:rsid w:val="00DC619D"/>
    <w:rsid w:val="00DC64B5"/>
    <w:rsid w:val="00DC6732"/>
    <w:rsid w:val="00DC6FEB"/>
    <w:rsid w:val="00DC769E"/>
    <w:rsid w:val="00DD0158"/>
    <w:rsid w:val="00DD0FED"/>
    <w:rsid w:val="00DD2498"/>
    <w:rsid w:val="00DD27B0"/>
    <w:rsid w:val="00DD2F66"/>
    <w:rsid w:val="00DD322C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2943"/>
    <w:rsid w:val="00DE2AE3"/>
    <w:rsid w:val="00DE3538"/>
    <w:rsid w:val="00DE3C28"/>
    <w:rsid w:val="00DE5873"/>
    <w:rsid w:val="00DE5B89"/>
    <w:rsid w:val="00DE65EA"/>
    <w:rsid w:val="00DE7706"/>
    <w:rsid w:val="00DE7753"/>
    <w:rsid w:val="00DE7F8F"/>
    <w:rsid w:val="00DF09E7"/>
    <w:rsid w:val="00DF0BD2"/>
    <w:rsid w:val="00DF11C4"/>
    <w:rsid w:val="00DF12C8"/>
    <w:rsid w:val="00DF1625"/>
    <w:rsid w:val="00DF19A1"/>
    <w:rsid w:val="00DF3688"/>
    <w:rsid w:val="00DF44E3"/>
    <w:rsid w:val="00DF5182"/>
    <w:rsid w:val="00DF749E"/>
    <w:rsid w:val="00E00AD1"/>
    <w:rsid w:val="00E01503"/>
    <w:rsid w:val="00E020C1"/>
    <w:rsid w:val="00E02389"/>
    <w:rsid w:val="00E024E0"/>
    <w:rsid w:val="00E02F60"/>
    <w:rsid w:val="00E040F0"/>
    <w:rsid w:val="00E04589"/>
    <w:rsid w:val="00E045AE"/>
    <w:rsid w:val="00E046C2"/>
    <w:rsid w:val="00E048B1"/>
    <w:rsid w:val="00E04FA9"/>
    <w:rsid w:val="00E05F32"/>
    <w:rsid w:val="00E05FDF"/>
    <w:rsid w:val="00E06E9D"/>
    <w:rsid w:val="00E070E6"/>
    <w:rsid w:val="00E10031"/>
    <w:rsid w:val="00E10BB7"/>
    <w:rsid w:val="00E1385B"/>
    <w:rsid w:val="00E141C7"/>
    <w:rsid w:val="00E14672"/>
    <w:rsid w:val="00E161F1"/>
    <w:rsid w:val="00E17450"/>
    <w:rsid w:val="00E17B7F"/>
    <w:rsid w:val="00E20011"/>
    <w:rsid w:val="00E207EB"/>
    <w:rsid w:val="00E209C7"/>
    <w:rsid w:val="00E20B3E"/>
    <w:rsid w:val="00E20E95"/>
    <w:rsid w:val="00E21547"/>
    <w:rsid w:val="00E2217F"/>
    <w:rsid w:val="00E222A7"/>
    <w:rsid w:val="00E22E51"/>
    <w:rsid w:val="00E23155"/>
    <w:rsid w:val="00E23A9A"/>
    <w:rsid w:val="00E23F7F"/>
    <w:rsid w:val="00E23F8C"/>
    <w:rsid w:val="00E2406F"/>
    <w:rsid w:val="00E242FF"/>
    <w:rsid w:val="00E24EBF"/>
    <w:rsid w:val="00E25D59"/>
    <w:rsid w:val="00E2620A"/>
    <w:rsid w:val="00E2624C"/>
    <w:rsid w:val="00E267E5"/>
    <w:rsid w:val="00E26A48"/>
    <w:rsid w:val="00E301E9"/>
    <w:rsid w:val="00E30F0C"/>
    <w:rsid w:val="00E31A0F"/>
    <w:rsid w:val="00E3207A"/>
    <w:rsid w:val="00E32500"/>
    <w:rsid w:val="00E326DD"/>
    <w:rsid w:val="00E327B8"/>
    <w:rsid w:val="00E32CC2"/>
    <w:rsid w:val="00E32D5B"/>
    <w:rsid w:val="00E33157"/>
    <w:rsid w:val="00E3357F"/>
    <w:rsid w:val="00E33E6B"/>
    <w:rsid w:val="00E3606B"/>
    <w:rsid w:val="00E36717"/>
    <w:rsid w:val="00E36A86"/>
    <w:rsid w:val="00E40DE2"/>
    <w:rsid w:val="00E41156"/>
    <w:rsid w:val="00E41620"/>
    <w:rsid w:val="00E4239E"/>
    <w:rsid w:val="00E426B9"/>
    <w:rsid w:val="00E42FEB"/>
    <w:rsid w:val="00E430BF"/>
    <w:rsid w:val="00E435FF"/>
    <w:rsid w:val="00E43CEB"/>
    <w:rsid w:val="00E44A71"/>
    <w:rsid w:val="00E44D86"/>
    <w:rsid w:val="00E45007"/>
    <w:rsid w:val="00E45ACA"/>
    <w:rsid w:val="00E45C7F"/>
    <w:rsid w:val="00E46422"/>
    <w:rsid w:val="00E46B0F"/>
    <w:rsid w:val="00E46DBA"/>
    <w:rsid w:val="00E4740C"/>
    <w:rsid w:val="00E51117"/>
    <w:rsid w:val="00E51CD0"/>
    <w:rsid w:val="00E51D3B"/>
    <w:rsid w:val="00E51D78"/>
    <w:rsid w:val="00E51EEA"/>
    <w:rsid w:val="00E54297"/>
    <w:rsid w:val="00E54B2C"/>
    <w:rsid w:val="00E5510F"/>
    <w:rsid w:val="00E55EBF"/>
    <w:rsid w:val="00E6008B"/>
    <w:rsid w:val="00E60276"/>
    <w:rsid w:val="00E6044F"/>
    <w:rsid w:val="00E60526"/>
    <w:rsid w:val="00E6288F"/>
    <w:rsid w:val="00E63619"/>
    <w:rsid w:val="00E6367A"/>
    <w:rsid w:val="00E63C8D"/>
    <w:rsid w:val="00E64337"/>
    <w:rsid w:val="00E6482F"/>
    <w:rsid w:val="00E648D1"/>
    <w:rsid w:val="00E64D24"/>
    <w:rsid w:val="00E65F37"/>
    <w:rsid w:val="00E66866"/>
    <w:rsid w:val="00E670E9"/>
    <w:rsid w:val="00E674AE"/>
    <w:rsid w:val="00E67BA7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22C"/>
    <w:rsid w:val="00E7544B"/>
    <w:rsid w:val="00E765B7"/>
    <w:rsid w:val="00E77AD7"/>
    <w:rsid w:val="00E77EEE"/>
    <w:rsid w:val="00E805B6"/>
    <w:rsid w:val="00E80A48"/>
    <w:rsid w:val="00E80AFC"/>
    <w:rsid w:val="00E81D32"/>
    <w:rsid w:val="00E84171"/>
    <w:rsid w:val="00E8425F"/>
    <w:rsid w:val="00E849A6"/>
    <w:rsid w:val="00E85485"/>
    <w:rsid w:val="00E85A49"/>
    <w:rsid w:val="00E861BF"/>
    <w:rsid w:val="00E8671A"/>
    <w:rsid w:val="00E87EB9"/>
    <w:rsid w:val="00E906D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9ED"/>
    <w:rsid w:val="00E96B46"/>
    <w:rsid w:val="00E9746B"/>
    <w:rsid w:val="00EA059F"/>
    <w:rsid w:val="00EA06E9"/>
    <w:rsid w:val="00EA0AEE"/>
    <w:rsid w:val="00EA0D10"/>
    <w:rsid w:val="00EA1314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6AE0"/>
    <w:rsid w:val="00EA7170"/>
    <w:rsid w:val="00EA7394"/>
    <w:rsid w:val="00EA7474"/>
    <w:rsid w:val="00EA7CA6"/>
    <w:rsid w:val="00EA7FA5"/>
    <w:rsid w:val="00EB0B3D"/>
    <w:rsid w:val="00EB2387"/>
    <w:rsid w:val="00EB2982"/>
    <w:rsid w:val="00EB2AE8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165E"/>
    <w:rsid w:val="00EC22F7"/>
    <w:rsid w:val="00EC2345"/>
    <w:rsid w:val="00EC2CDE"/>
    <w:rsid w:val="00EC362B"/>
    <w:rsid w:val="00EC400D"/>
    <w:rsid w:val="00EC4580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BA4"/>
    <w:rsid w:val="00ED3FED"/>
    <w:rsid w:val="00ED4AE3"/>
    <w:rsid w:val="00ED4C1D"/>
    <w:rsid w:val="00ED5138"/>
    <w:rsid w:val="00ED5972"/>
    <w:rsid w:val="00ED59E0"/>
    <w:rsid w:val="00ED5C1C"/>
    <w:rsid w:val="00ED6836"/>
    <w:rsid w:val="00ED6A38"/>
    <w:rsid w:val="00EE09A4"/>
    <w:rsid w:val="00EE0CB1"/>
    <w:rsid w:val="00EE0EB3"/>
    <w:rsid w:val="00EE0EF1"/>
    <w:rsid w:val="00EE1022"/>
    <w:rsid w:val="00EE2663"/>
    <w:rsid w:val="00EE4047"/>
    <w:rsid w:val="00EE4560"/>
    <w:rsid w:val="00EE46E2"/>
    <w:rsid w:val="00EE55F5"/>
    <w:rsid w:val="00EE5855"/>
    <w:rsid w:val="00EE5A09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52E"/>
    <w:rsid w:val="00EF3662"/>
    <w:rsid w:val="00EF539C"/>
    <w:rsid w:val="00EF548A"/>
    <w:rsid w:val="00EF6526"/>
    <w:rsid w:val="00EF7868"/>
    <w:rsid w:val="00F00565"/>
    <w:rsid w:val="00F00C96"/>
    <w:rsid w:val="00F01D1E"/>
    <w:rsid w:val="00F04AA1"/>
    <w:rsid w:val="00F04FC3"/>
    <w:rsid w:val="00F06F30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54A2"/>
    <w:rsid w:val="00F15CED"/>
    <w:rsid w:val="00F15F72"/>
    <w:rsid w:val="00F1738A"/>
    <w:rsid w:val="00F17B6A"/>
    <w:rsid w:val="00F20B78"/>
    <w:rsid w:val="00F20CF5"/>
    <w:rsid w:val="00F20DA5"/>
    <w:rsid w:val="00F215E2"/>
    <w:rsid w:val="00F21C25"/>
    <w:rsid w:val="00F22027"/>
    <w:rsid w:val="00F22160"/>
    <w:rsid w:val="00F23100"/>
    <w:rsid w:val="00F23A51"/>
    <w:rsid w:val="00F23CD8"/>
    <w:rsid w:val="00F241F7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890"/>
    <w:rsid w:val="00F332DF"/>
    <w:rsid w:val="00F339E3"/>
    <w:rsid w:val="00F34417"/>
    <w:rsid w:val="00F36AD3"/>
    <w:rsid w:val="00F36E1F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395E"/>
    <w:rsid w:val="00F43A66"/>
    <w:rsid w:val="00F43DE4"/>
    <w:rsid w:val="00F449C0"/>
    <w:rsid w:val="00F4535A"/>
    <w:rsid w:val="00F45B4D"/>
    <w:rsid w:val="00F45B8B"/>
    <w:rsid w:val="00F460E3"/>
    <w:rsid w:val="00F52AA4"/>
    <w:rsid w:val="00F535C1"/>
    <w:rsid w:val="00F53D4F"/>
    <w:rsid w:val="00F53DF8"/>
    <w:rsid w:val="00F546F2"/>
    <w:rsid w:val="00F5526F"/>
    <w:rsid w:val="00F55654"/>
    <w:rsid w:val="00F556B0"/>
    <w:rsid w:val="00F55B41"/>
    <w:rsid w:val="00F55ECA"/>
    <w:rsid w:val="00F56129"/>
    <w:rsid w:val="00F562DD"/>
    <w:rsid w:val="00F5653D"/>
    <w:rsid w:val="00F60675"/>
    <w:rsid w:val="00F607C7"/>
    <w:rsid w:val="00F60A05"/>
    <w:rsid w:val="00F61898"/>
    <w:rsid w:val="00F61A9D"/>
    <w:rsid w:val="00F61D7A"/>
    <w:rsid w:val="00F62714"/>
    <w:rsid w:val="00F631CC"/>
    <w:rsid w:val="00F63223"/>
    <w:rsid w:val="00F63464"/>
    <w:rsid w:val="00F63BBB"/>
    <w:rsid w:val="00F64BF8"/>
    <w:rsid w:val="00F64DF9"/>
    <w:rsid w:val="00F65659"/>
    <w:rsid w:val="00F658E7"/>
    <w:rsid w:val="00F667B5"/>
    <w:rsid w:val="00F676CB"/>
    <w:rsid w:val="00F677F1"/>
    <w:rsid w:val="00F67946"/>
    <w:rsid w:val="00F67CD4"/>
    <w:rsid w:val="00F70E55"/>
    <w:rsid w:val="00F71F29"/>
    <w:rsid w:val="00F7342A"/>
    <w:rsid w:val="00F73CAB"/>
    <w:rsid w:val="00F73D7F"/>
    <w:rsid w:val="00F743B3"/>
    <w:rsid w:val="00F7451F"/>
    <w:rsid w:val="00F7467F"/>
    <w:rsid w:val="00F74843"/>
    <w:rsid w:val="00F74984"/>
    <w:rsid w:val="00F7541A"/>
    <w:rsid w:val="00F7609B"/>
    <w:rsid w:val="00F763EC"/>
    <w:rsid w:val="00F775CA"/>
    <w:rsid w:val="00F804FA"/>
    <w:rsid w:val="00F80761"/>
    <w:rsid w:val="00F825AC"/>
    <w:rsid w:val="00F82623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48B"/>
    <w:rsid w:val="00F954E8"/>
    <w:rsid w:val="00F95BB0"/>
    <w:rsid w:val="00F95E94"/>
    <w:rsid w:val="00F96993"/>
    <w:rsid w:val="00F9791A"/>
    <w:rsid w:val="00F97D3E"/>
    <w:rsid w:val="00FA0498"/>
    <w:rsid w:val="00FA0E41"/>
    <w:rsid w:val="00FA2B47"/>
    <w:rsid w:val="00FA2BFA"/>
    <w:rsid w:val="00FA2DBA"/>
    <w:rsid w:val="00FA2F7C"/>
    <w:rsid w:val="00FA2FB6"/>
    <w:rsid w:val="00FA37C3"/>
    <w:rsid w:val="00FA3D8E"/>
    <w:rsid w:val="00FA409E"/>
    <w:rsid w:val="00FA4725"/>
    <w:rsid w:val="00FA4F9D"/>
    <w:rsid w:val="00FA5CBD"/>
    <w:rsid w:val="00FA6B94"/>
    <w:rsid w:val="00FA6F47"/>
    <w:rsid w:val="00FA7EAA"/>
    <w:rsid w:val="00FB068C"/>
    <w:rsid w:val="00FB0D53"/>
    <w:rsid w:val="00FB10C7"/>
    <w:rsid w:val="00FB12F4"/>
    <w:rsid w:val="00FB1530"/>
    <w:rsid w:val="00FB15D0"/>
    <w:rsid w:val="00FB2162"/>
    <w:rsid w:val="00FB22E8"/>
    <w:rsid w:val="00FB2982"/>
    <w:rsid w:val="00FB35D5"/>
    <w:rsid w:val="00FB3AE2"/>
    <w:rsid w:val="00FB3AE9"/>
    <w:rsid w:val="00FB3AFB"/>
    <w:rsid w:val="00FB3CC9"/>
    <w:rsid w:val="00FB4ACF"/>
    <w:rsid w:val="00FB4AFE"/>
    <w:rsid w:val="00FB72F4"/>
    <w:rsid w:val="00FB76FD"/>
    <w:rsid w:val="00FB7899"/>
    <w:rsid w:val="00FB78E7"/>
    <w:rsid w:val="00FB796B"/>
    <w:rsid w:val="00FB7BE7"/>
    <w:rsid w:val="00FC016A"/>
    <w:rsid w:val="00FC096C"/>
    <w:rsid w:val="00FC0FDC"/>
    <w:rsid w:val="00FC10BB"/>
    <w:rsid w:val="00FC22F4"/>
    <w:rsid w:val="00FC283C"/>
    <w:rsid w:val="00FC2FB3"/>
    <w:rsid w:val="00FC4412"/>
    <w:rsid w:val="00FC4B16"/>
    <w:rsid w:val="00FC6150"/>
    <w:rsid w:val="00FC63B6"/>
    <w:rsid w:val="00FC69A8"/>
    <w:rsid w:val="00FC6A09"/>
    <w:rsid w:val="00FC6B2B"/>
    <w:rsid w:val="00FD06E3"/>
    <w:rsid w:val="00FD0747"/>
    <w:rsid w:val="00FD0B1A"/>
    <w:rsid w:val="00FD0DBE"/>
    <w:rsid w:val="00FD1148"/>
    <w:rsid w:val="00FD1AAF"/>
    <w:rsid w:val="00FD26FA"/>
    <w:rsid w:val="00FD2748"/>
    <w:rsid w:val="00FD2843"/>
    <w:rsid w:val="00FD2B51"/>
    <w:rsid w:val="00FD2C88"/>
    <w:rsid w:val="00FD4DA5"/>
    <w:rsid w:val="00FD4DBF"/>
    <w:rsid w:val="00FD57B8"/>
    <w:rsid w:val="00FD7291"/>
    <w:rsid w:val="00FD7772"/>
    <w:rsid w:val="00FE0FD2"/>
    <w:rsid w:val="00FE1316"/>
    <w:rsid w:val="00FE1D95"/>
    <w:rsid w:val="00FE1FAB"/>
    <w:rsid w:val="00FE2802"/>
    <w:rsid w:val="00FE2AA4"/>
    <w:rsid w:val="00FE2DB6"/>
    <w:rsid w:val="00FE449E"/>
    <w:rsid w:val="00FE44A4"/>
    <w:rsid w:val="00FE53B3"/>
    <w:rsid w:val="00FE54DC"/>
    <w:rsid w:val="00FE5743"/>
    <w:rsid w:val="00FE6887"/>
    <w:rsid w:val="00FE6C2A"/>
    <w:rsid w:val="00FE75E6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  <w:style w:type="paragraph" w:styleId="HTML">
    <w:name w:val="HTML Preformatted"/>
    <w:basedOn w:val="a"/>
    <w:link w:val="HTML0"/>
    <w:uiPriority w:val="99"/>
    <w:unhideWhenUsed/>
    <w:rsid w:val="00767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76753C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5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rjanyan1966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@minfi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0A00D-A359-45C3-AB73-EB9520C6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84</Pages>
  <Words>18200</Words>
  <Characters>103743</Characters>
  <Application>Microsoft Office Word</Application>
  <DocSecurity>0</DocSecurity>
  <Lines>864</Lines>
  <Paragraphs>243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121700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comp</cp:lastModifiedBy>
  <cp:revision>48</cp:revision>
  <cp:lastPrinted>2018-02-16T07:12:00Z</cp:lastPrinted>
  <dcterms:created xsi:type="dcterms:W3CDTF">2021-05-18T09:32:00Z</dcterms:created>
  <dcterms:modified xsi:type="dcterms:W3CDTF">2022-04-05T13:27:00Z</dcterms:modified>
</cp:coreProperties>
</file>